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6E31" w14:textId="77777777" w:rsidR="0024402C" w:rsidRPr="00066034" w:rsidRDefault="0024402C" w:rsidP="00066034">
      <w:pPr>
        <w:spacing w:after="0" w:line="240" w:lineRule="auto"/>
        <w:rPr>
          <w:rFonts w:ascii="Arial" w:hAnsi="Arial" w:cs="Arial"/>
          <w:b/>
        </w:rPr>
      </w:pPr>
    </w:p>
    <w:p w14:paraId="2A19258B" w14:textId="4A804BCE" w:rsidR="00973DD4" w:rsidRDefault="00445647" w:rsidP="00815A9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STAND</w:t>
      </w:r>
      <w:r w:rsidR="00E81F3A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RTINIAI TECHNINIAI REIKALAVIMAI </w:t>
      </w:r>
      <w:r w:rsidR="009F7E20">
        <w:rPr>
          <w:rFonts w:ascii="Arial" w:hAnsi="Arial" w:cs="Arial"/>
          <w:b/>
        </w:rPr>
        <w:t>40</w:t>
      </w:r>
      <w:r w:rsidR="002743BC" w:rsidRPr="002743BC">
        <w:rPr>
          <w:rFonts w:ascii="Arial" w:hAnsi="Arial" w:cs="Arial"/>
          <w:b/>
        </w:rPr>
        <w:t>0-</w:t>
      </w:r>
      <w:r w:rsidR="00973DD4">
        <w:rPr>
          <w:rFonts w:ascii="Arial" w:hAnsi="Arial" w:cs="Arial"/>
          <w:b/>
        </w:rPr>
        <w:t xml:space="preserve">110 KV </w:t>
      </w:r>
      <w:r w:rsidR="00973DD4" w:rsidRPr="00991112">
        <w:rPr>
          <w:rFonts w:ascii="Arial" w:hAnsi="Arial" w:cs="Arial"/>
          <w:b/>
        </w:rPr>
        <w:t>ĮTAMPOS</w:t>
      </w:r>
      <w:r w:rsidR="00973DD4">
        <w:rPr>
          <w:rFonts w:ascii="Arial" w:hAnsi="Arial" w:cs="Arial"/>
          <w:b/>
        </w:rPr>
        <w:t xml:space="preserve"> </w:t>
      </w:r>
      <w:r w:rsidR="001D32FF">
        <w:rPr>
          <w:rFonts w:ascii="Arial" w:hAnsi="Arial" w:cs="Arial"/>
          <w:b/>
        </w:rPr>
        <w:t xml:space="preserve">TRANSFORMATORIŲ </w:t>
      </w:r>
      <w:r w:rsidR="004453B8">
        <w:rPr>
          <w:rFonts w:ascii="Arial" w:hAnsi="Arial" w:cs="Arial"/>
          <w:b/>
        </w:rPr>
        <w:t xml:space="preserve">PASTOČIŲ IR </w:t>
      </w:r>
      <w:r w:rsidR="00973DD4">
        <w:rPr>
          <w:rFonts w:ascii="Arial" w:hAnsi="Arial" w:cs="Arial"/>
          <w:b/>
        </w:rPr>
        <w:t>ATVIRŲ SKIRSTYKLŲ</w:t>
      </w:r>
      <w:r w:rsidR="00E22B79" w:rsidRPr="002743BC">
        <w:rPr>
          <w:rFonts w:ascii="Arial" w:hAnsi="Arial" w:cs="Arial"/>
          <w:b/>
        </w:rPr>
        <w:t xml:space="preserve"> ĮRE</w:t>
      </w:r>
      <w:r w:rsidR="000B0BAB" w:rsidRPr="002743BC">
        <w:rPr>
          <w:rFonts w:ascii="Arial" w:hAnsi="Arial" w:cs="Arial"/>
          <w:b/>
        </w:rPr>
        <w:t>NGINIUS</w:t>
      </w:r>
      <w:r w:rsidR="007E7819" w:rsidRPr="002743BC">
        <w:rPr>
          <w:rFonts w:ascii="Arial" w:hAnsi="Arial" w:cs="Arial"/>
          <w:b/>
        </w:rPr>
        <w:t xml:space="preserve"> </w:t>
      </w:r>
      <w:r w:rsidR="0009055F" w:rsidRPr="002743BC">
        <w:rPr>
          <w:rFonts w:ascii="Arial" w:hAnsi="Arial" w:cs="Arial"/>
          <w:b/>
        </w:rPr>
        <w:t>LAIKANČI</w:t>
      </w:r>
      <w:r>
        <w:rPr>
          <w:rFonts w:ascii="Arial" w:hAnsi="Arial" w:cs="Arial"/>
          <w:b/>
        </w:rPr>
        <w:t>OMS</w:t>
      </w:r>
      <w:r w:rsidR="0009055F" w:rsidRPr="002743BC">
        <w:rPr>
          <w:rFonts w:ascii="Arial" w:hAnsi="Arial" w:cs="Arial"/>
          <w:b/>
        </w:rPr>
        <w:t xml:space="preserve"> PLIENIN</w:t>
      </w:r>
      <w:r>
        <w:rPr>
          <w:rFonts w:ascii="Arial" w:hAnsi="Arial" w:cs="Arial"/>
          <w:b/>
        </w:rPr>
        <w:t>ĖMS</w:t>
      </w:r>
      <w:r w:rsidR="00142F51" w:rsidRPr="002743BC">
        <w:rPr>
          <w:rFonts w:ascii="Arial" w:hAnsi="Arial" w:cs="Arial"/>
          <w:b/>
        </w:rPr>
        <w:t xml:space="preserve"> KONSTRUKCIJ</w:t>
      </w:r>
      <w:r>
        <w:rPr>
          <w:rFonts w:ascii="Arial" w:hAnsi="Arial" w:cs="Arial"/>
          <w:b/>
        </w:rPr>
        <w:t>OMS</w:t>
      </w:r>
      <w:r w:rsidR="00973DD4">
        <w:rPr>
          <w:rFonts w:ascii="Arial" w:hAnsi="Arial" w:cs="Arial"/>
          <w:b/>
        </w:rPr>
        <w:t xml:space="preserve"> </w:t>
      </w:r>
    </w:p>
    <w:p w14:paraId="21C213E0" w14:textId="77777777" w:rsidR="006A53C6" w:rsidRPr="002743BC" w:rsidRDefault="006A53C6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2D812BB4" w14:textId="77777777" w:rsidR="000D2FA9" w:rsidRPr="002743BC" w:rsidRDefault="000D2FA9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tbl>
      <w:tblPr>
        <w:tblStyle w:val="TableGrid"/>
        <w:tblpPr w:leftFromText="180" w:rightFromText="180" w:vertAnchor="text" w:tblpX="-176" w:tblpY="1"/>
        <w:tblW w:w="9776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412"/>
      </w:tblGrid>
      <w:tr w:rsidR="00142BE4" w:rsidRPr="002743BC" w14:paraId="0A6C22F1" w14:textId="77777777" w:rsidTr="009A3EE0">
        <w:trPr>
          <w:trHeight w:val="18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765C20" w14:textId="77777777" w:rsidR="007E7819" w:rsidRPr="002743BC" w:rsidRDefault="007E7819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Eil.</w:t>
            </w:r>
            <w:r w:rsidR="00A724C0" w:rsidRPr="002743BC">
              <w:rPr>
                <w:rFonts w:ascii="Arial" w:hAnsi="Arial" w:cs="Arial"/>
              </w:rPr>
              <w:t xml:space="preserve"> N</w:t>
            </w:r>
            <w:r w:rsidRPr="002743BC">
              <w:rPr>
                <w:rFonts w:ascii="Arial" w:hAnsi="Arial" w:cs="Arial"/>
              </w:rPr>
              <w:t>r</w:t>
            </w:r>
            <w:r w:rsidR="00A724C0"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9194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67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A724C0" w:rsidRPr="002743BC" w14:paraId="21381C56" w14:textId="77777777" w:rsidTr="009A3EE0">
        <w:trPr>
          <w:trHeight w:val="2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2016" w14:textId="77777777" w:rsidR="00A724C0" w:rsidRPr="002743BC" w:rsidRDefault="00A724C0" w:rsidP="00D4454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D019" w14:textId="77777777" w:rsidR="00A724C0" w:rsidRPr="002743BC" w:rsidRDefault="00A724C0" w:rsidP="00D44546">
            <w:pPr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 xml:space="preserve">Statybos techniniai reglamentai, </w:t>
            </w:r>
            <w:r w:rsidR="0085412E">
              <w:rPr>
                <w:rFonts w:ascii="Arial" w:hAnsi="Arial" w:cs="Arial"/>
                <w:b/>
              </w:rPr>
              <w:t>s</w:t>
            </w:r>
            <w:r w:rsidRPr="002743BC">
              <w:rPr>
                <w:rFonts w:ascii="Arial" w:hAnsi="Arial" w:cs="Arial"/>
                <w:b/>
              </w:rPr>
              <w:t>tandartai:</w:t>
            </w:r>
          </w:p>
        </w:tc>
      </w:tr>
      <w:tr w:rsidR="00C83226" w:rsidRPr="002743BC" w14:paraId="1FA8C7A0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9E9A04" w14:textId="5AC11226" w:rsidR="00C83226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A874CB7" w14:textId="30E2D29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STR 2.05.08:2005 „Plieninių konstrukcijų projektavimas. Pagrindinės nuostatos“.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396EA5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17198A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574AF0" w14:textId="426DF5F0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2E2B174" w14:textId="5082B31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STR 2.05.04:2003 „Poveikiai ir apkrovos“.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DBE87EF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5161CC6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FA9E7A" w14:textId="175C1C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9E9DAB" w14:textId="43D59A3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RSN 156-94 „Statybinė klimatologija“.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A1364F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386CB9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B88A26" w14:textId="21B71CAC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0C98C420" w14:textId="256BA4A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10025-1÷2 „Karštai valcuoti konstrukcinio plieno gaminiai. 1 dalis. Bendrosios tiekimo sąlygos“. „Karštai valcuoti konstrukcinio plieno gaminiai. 2 dalis. Nelegiruotojo konstrukcinio plieno techninės tiekimo sąlygos“.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BA8BDD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2DC3BB2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3E84A8" w14:textId="0F0339F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A73D81B" w14:textId="2EEB858B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  <w:lang w:eastAsia="lt-LT"/>
              </w:rPr>
              <w:t>LST EN 1090-2:2018 „Darbų, susijusių su plieninėmis ir aliumininėmis konstrukcijomis, atlikimas. 2 dalis. Techniniai reikalavimai, keliami plieninėms konstrukcijoms.“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9364AB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13A705A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EAFBDF" w14:textId="32CB3EB4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CD7C8C" w14:textId="0D4763A7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10204 „Metalo gaminiai. Kontrolės dokumentų tipai“.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02FB4D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F40448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F52674" w14:textId="630C1AA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7CD1106C" w14:textId="685342D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898-2 „Anglinio ir legiruotojo plieno tvirtinimo detalių mechaninės savybės. Nustatytų stiprumo klasių veržlės. Stambusis ir smulkusis sriegiai“.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B6FE8B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404CF3E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7704" w14:textId="27E10FF0" w:rsidR="00C83226" w:rsidRPr="00557780" w:rsidRDefault="00C83226" w:rsidP="00C83226">
            <w:pPr>
              <w:jc w:val="center"/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1.8.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0ECAB39" w14:textId="35A8C8B2" w:rsidR="00C83226" w:rsidRPr="00557780" w:rsidRDefault="00C83226" w:rsidP="00C83226">
            <w:pPr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LST EN 14399-1:2015 „Stipriųjų konstrukcinių varžtų sąrankos, skirtos išankstiniam įtempimui.“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32716A39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B31373D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8F62C1" w14:textId="5AAFEA5D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2CC48CD" w14:textId="5EFF42E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 ISO 1461 „Ketaus ir plieno gaminių dangos, gautos karštojo cinkavimo būdu. Techniniai reikalavimai ir bandymo metodai“.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211AD4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5976B758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20ECB6" w14:textId="6F3944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C25DBE2" w14:textId="08DCEF53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ISO 9223 „Metalų ir lydinių korozija. Atmosferų </w:t>
            </w:r>
            <w:proofErr w:type="spellStart"/>
            <w:r w:rsidRPr="00C83226">
              <w:rPr>
                <w:rFonts w:ascii="Arial" w:hAnsi="Arial" w:cs="Arial"/>
              </w:rPr>
              <w:t>koroziškumas</w:t>
            </w:r>
            <w:proofErr w:type="spellEnd"/>
            <w:r w:rsidRPr="00C83226">
              <w:rPr>
                <w:rFonts w:ascii="Arial" w:hAnsi="Arial" w:cs="Arial"/>
              </w:rPr>
              <w:t>. Klasifikavimas, nustatymas ir vertinimas“.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37C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3570D305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649F2F" w14:textId="6439B672" w:rsidR="00C83226" w:rsidRPr="00A1494C" w:rsidRDefault="00C83226" w:rsidP="00C83226">
            <w:pPr>
              <w:jc w:val="center"/>
              <w:rPr>
                <w:rFonts w:ascii="Arial" w:hAnsi="Arial" w:cs="Arial"/>
                <w:b/>
                <w:bCs/>
              </w:rPr>
            </w:pPr>
            <w:r w:rsidRPr="00A1494C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413B9D59" w14:textId="151916C6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>Aplinkos sąlygos: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7103FE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6FF225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208F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30F3091" w14:textId="1870ABA0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Naudojimo sąlygos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8C70B08" w14:textId="4D083B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  <w:r w:rsidRPr="002A402A">
              <w:rPr>
                <w:rFonts w:ascii="Arial" w:hAnsi="Arial" w:cs="Arial"/>
              </w:rPr>
              <w:t>Lauke</w:t>
            </w:r>
          </w:p>
        </w:tc>
      </w:tr>
      <w:tr w:rsidR="00C83226" w:rsidRPr="002743BC" w14:paraId="6564D011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4D68900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1552B3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Maksimali eksploatavimo aplinkos temperatūra</w:t>
            </w:r>
            <w:r>
              <w:rPr>
                <w:rFonts w:ascii="Arial" w:hAnsi="Arial" w:cs="Arial"/>
              </w:rPr>
              <w:t xml:space="preserve"> </w:t>
            </w:r>
            <w:r w:rsidRPr="00DF5F80">
              <w:rPr>
                <w:rFonts w:ascii="Arial" w:hAnsi="Arial" w:cs="Arial"/>
                <w:color w:val="000000"/>
              </w:rPr>
              <w:t xml:space="preserve"> ne žemesnė kaip</w:t>
            </w:r>
            <w:r w:rsidRPr="002743BC">
              <w:rPr>
                <w:rFonts w:ascii="Arial" w:hAnsi="Arial" w:cs="Arial"/>
              </w:rPr>
              <w:t>,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C94B91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+35</w:t>
            </w:r>
          </w:p>
        </w:tc>
      </w:tr>
      <w:tr w:rsidR="00C83226" w:rsidRPr="002743BC" w14:paraId="5A5866A3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8F069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4FC0C8B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Minimali eksploatavimo aplinkos temperatūra</w:t>
            </w:r>
            <w:r w:rsidRPr="00DF5F80">
              <w:rPr>
                <w:rFonts w:ascii="Arial" w:hAnsi="Arial" w:cs="Arial"/>
                <w:color w:val="000000"/>
              </w:rPr>
              <w:t xml:space="preserve"> ne aukštesnė kaip</w:t>
            </w:r>
            <w:r w:rsidRPr="002743BC">
              <w:rPr>
                <w:rFonts w:ascii="Arial" w:hAnsi="Arial" w:cs="Arial"/>
              </w:rPr>
              <w:t>, 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047A13DB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-35</w:t>
            </w:r>
          </w:p>
        </w:tc>
      </w:tr>
      <w:tr w:rsidR="00C83226" w:rsidRPr="002743BC" w14:paraId="765F8E7A" w14:textId="77777777" w:rsidTr="009A3EE0">
        <w:trPr>
          <w:trHeight w:val="237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C66704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50ED3CD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lang w:eastAsia="en-GB"/>
              </w:rPr>
              <w:t xml:space="preserve">Metinis vidutinis santykinis oro drėgnumas </w:t>
            </w:r>
            <w:r w:rsidRPr="002743BC">
              <w:rPr>
                <w:rFonts w:ascii="Arial" w:hAnsi="Arial" w:cs="Arial"/>
              </w:rPr>
              <w:t>, %</w:t>
            </w:r>
            <w:r w:rsidRPr="002743BC">
              <w:rPr>
                <w:rFonts w:ascii="Arial" w:hAnsi="Arial" w:cs="Arial"/>
                <w:vertAlign w:val="superscript"/>
              </w:rPr>
              <w:t>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842D12D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≥ 90</w:t>
            </w:r>
          </w:p>
        </w:tc>
      </w:tr>
      <w:tr w:rsidR="00C83226" w:rsidRPr="002743BC" w14:paraId="035B806D" w14:textId="77777777" w:rsidTr="009A3EE0">
        <w:trPr>
          <w:trHeight w:val="22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AE9C41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0513DA2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Pastatymo aukštis virš jūros lygio, 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5A4EE6C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Iki 1000</w:t>
            </w:r>
          </w:p>
        </w:tc>
      </w:tr>
      <w:tr w:rsidR="00C83226" w:rsidRPr="002743BC" w14:paraId="5956D700" w14:textId="77777777" w:rsidTr="009A3EE0">
        <w:trPr>
          <w:trHeight w:val="15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85A8B3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2.6.</w:t>
            </w:r>
          </w:p>
        </w:tc>
        <w:tc>
          <w:tcPr>
            <w:tcW w:w="5513" w:type="dxa"/>
          </w:tcPr>
          <w:p w14:paraId="749CCB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Aplinkos poveikio  metalui klasė</w:t>
            </w:r>
            <w:r>
              <w:rPr>
                <w:rFonts w:ascii="Arial" w:hAnsi="Arial" w:cs="Arial"/>
              </w:rPr>
              <w:t>,</w:t>
            </w:r>
            <w:r w:rsidRPr="002743BC">
              <w:rPr>
                <w:rFonts w:ascii="Arial" w:hAnsi="Arial" w:cs="Arial"/>
              </w:rPr>
              <w:t xml:space="preserve"> </w:t>
            </w:r>
            <w:proofErr w:type="spellStart"/>
            <w:r w:rsidRPr="002743BC">
              <w:rPr>
                <w:rFonts w:ascii="Arial" w:hAnsi="Arial" w:cs="Arial"/>
              </w:rPr>
              <w:t>koroziškumo</w:t>
            </w:r>
            <w:proofErr w:type="spellEnd"/>
            <w:r w:rsidRPr="002743BC">
              <w:rPr>
                <w:rFonts w:ascii="Arial" w:hAnsi="Arial" w:cs="Arial"/>
              </w:rPr>
              <w:t xml:space="preserve"> kategorija </w:t>
            </w:r>
            <w:r w:rsidRPr="00C43069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pagal </w:t>
            </w:r>
            <w:r w:rsidRPr="00C43069">
              <w:rPr>
                <w:rFonts w:ascii="Arial" w:hAnsi="Arial" w:cs="Arial"/>
              </w:rPr>
              <w:t xml:space="preserve"> LST EN ISO 9223)</w:t>
            </w:r>
            <w:r w:rsidRPr="002743BC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 xml:space="preserve">ne žemesnė kaip </w:t>
            </w: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44329F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C3</w:t>
            </w:r>
          </w:p>
        </w:tc>
      </w:tr>
      <w:tr w:rsidR="00C83226" w:rsidRPr="002743BC" w14:paraId="7C356E57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8301A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2.7.</w:t>
            </w:r>
          </w:p>
        </w:tc>
        <w:tc>
          <w:tcPr>
            <w:tcW w:w="5513" w:type="dxa"/>
          </w:tcPr>
          <w:p w14:paraId="03E337AB" w14:textId="066BE00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Maksimalus vėjo greitis </w:t>
            </w:r>
            <w:r>
              <w:rPr>
                <w:rFonts w:ascii="Arial" w:hAnsi="Arial" w:cs="Arial"/>
              </w:rPr>
              <w:t>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DB4010" w14:textId="5019BCC6" w:rsidR="00C83226" w:rsidRPr="007723AC" w:rsidRDefault="00C83226" w:rsidP="00C83226">
            <w:pPr>
              <w:jc w:val="center"/>
              <w:rPr>
                <w:rFonts w:ascii="Arial" w:hAnsi="Arial" w:cs="Arial"/>
                <w:color w:val="000000"/>
              </w:rPr>
            </w:pPr>
            <w:r w:rsidRPr="007723AC">
              <w:rPr>
                <w:rFonts w:ascii="Arial" w:hAnsi="Arial" w:cs="Arial"/>
                <w:color w:val="000000"/>
              </w:rPr>
              <w:t>Pagal Lietuvos vėjo apkrovos rajoną</w:t>
            </w:r>
          </w:p>
        </w:tc>
      </w:tr>
      <w:tr w:rsidR="00C83226" w:rsidRPr="002743BC" w14:paraId="71E1CAB0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D6F937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A238553" w14:textId="3AD68209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ledėjimo</w:t>
            </w:r>
            <w:r w:rsidRPr="002743BC">
              <w:rPr>
                <w:rFonts w:ascii="Arial" w:hAnsi="Arial" w:cs="Arial"/>
              </w:rPr>
              <w:t xml:space="preserve"> sienelės storis</w:t>
            </w:r>
            <w:r>
              <w:rPr>
                <w:rFonts w:ascii="Arial" w:hAnsi="Arial" w:cs="Arial"/>
              </w:rPr>
              <w:t xml:space="preserve"> 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1FBEB2E5" w14:textId="653F0628" w:rsidR="00C83226" w:rsidRPr="007723AC" w:rsidRDefault="00C83226" w:rsidP="00C83226">
            <w:pPr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Pagal a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pledėjimo rajon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ą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 xml:space="preserve"> (imama pagal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RSN 156-94, 8.6 lentelę)</w:t>
            </w:r>
          </w:p>
        </w:tc>
      </w:tr>
      <w:tr w:rsidR="00C83226" w:rsidRPr="002743BC" w14:paraId="2C7968DA" w14:textId="77777777" w:rsidTr="009A3EE0">
        <w:trPr>
          <w:trHeight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B76C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A33F" w14:textId="7A5EF675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Įrenginius laikančių</w:t>
            </w:r>
            <w:r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p</w:t>
            </w:r>
            <w:r w:rsidRPr="002743BC">
              <w:rPr>
                <w:rFonts w:ascii="Arial" w:hAnsi="Arial" w:cs="Arial"/>
                <w:b/>
              </w:rPr>
              <w:t>lieno konstrukcijų projektavimas, medžiagos, gamyba:</w:t>
            </w:r>
          </w:p>
        </w:tc>
      </w:tr>
      <w:tr w:rsidR="00C83226" w:rsidRPr="002743BC" w14:paraId="3E61BF0B" w14:textId="77777777" w:rsidTr="009A3EE0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B8392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E766636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Projektuojant plieno konstrukcijas, siekti racionalaus  konstrukcinių formų parinkimo ir metalo kiekio panaudojimo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3C10E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Pagal  STR 2.05.08:2005</w:t>
            </w:r>
          </w:p>
        </w:tc>
      </w:tr>
      <w:tr w:rsidR="00C83226" w:rsidRPr="002743BC" w14:paraId="588AC607" w14:textId="77777777" w:rsidTr="009A3EE0">
        <w:trPr>
          <w:trHeight w:val="32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EAE15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3BD38000" w14:textId="28925945" w:rsidR="00C83226" w:rsidRPr="007F5D0F" w:rsidRDefault="00C83226" w:rsidP="00C83226">
            <w:pPr>
              <w:rPr>
                <w:rFonts w:ascii="Arial" w:hAnsi="Arial" w:cs="Arial"/>
              </w:rPr>
            </w:pPr>
            <w:r w:rsidRPr="007F5D0F">
              <w:rPr>
                <w:rFonts w:ascii="Arial" w:hAnsi="Arial" w:cs="Arial"/>
              </w:rPr>
              <w:t>Reikalavimai plieno konstrukcijoms</w:t>
            </w:r>
            <w:r>
              <w:rPr>
                <w:rFonts w:ascii="Arial" w:hAnsi="Arial" w:cs="Arial"/>
              </w:rPr>
              <w:t>, jų paviršiams ir sujungimams</w:t>
            </w:r>
            <w:r w:rsidRPr="007F5D0F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766695B9" w14:textId="61DB9B06" w:rsidR="00C83226" w:rsidRPr="007E7BB4" w:rsidRDefault="00C83226" w:rsidP="00C83226">
            <w:pPr>
              <w:pStyle w:val="ListParagraph"/>
              <w:ind w:left="176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color w:val="000000"/>
              </w:rPr>
              <w:t>Turi būti prieinamos apžiūrėti, valyti, dažyti (cinkuoti), taip pat neturi sulaikyti drėgmės ir apsunkinti vėdinimo</w:t>
            </w:r>
          </w:p>
        </w:tc>
      </w:tr>
      <w:tr w:rsidR="00C83226" w:rsidRPr="002743BC" w14:paraId="552C9AD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CAFF66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3.3.</w:t>
            </w:r>
          </w:p>
        </w:tc>
        <w:tc>
          <w:tcPr>
            <w:tcW w:w="5513" w:type="dxa"/>
          </w:tcPr>
          <w:p w14:paraId="1AE69263" w14:textId="7BA342F0" w:rsidR="00C83226" w:rsidRPr="002743BC" w:rsidRDefault="009F7E20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Įrenginius</w:t>
            </w:r>
            <w:r w:rsidR="00C83226" w:rsidRPr="002743BC">
              <w:rPr>
                <w:rFonts w:ascii="Arial" w:hAnsi="Arial" w:cs="Arial"/>
              </w:rPr>
              <w:t xml:space="preserve"> </w:t>
            </w:r>
            <w:r w:rsidR="00C83226">
              <w:rPr>
                <w:rFonts w:ascii="Arial" w:hAnsi="Arial" w:cs="Arial"/>
              </w:rPr>
              <w:t xml:space="preserve">(išskyrus jungtuvus ir skyriklius) </w:t>
            </w:r>
            <w:r>
              <w:t xml:space="preserve"> </w:t>
            </w:r>
            <w:r w:rsidRPr="009F7E20">
              <w:rPr>
                <w:rFonts w:ascii="Arial" w:hAnsi="Arial" w:cs="Arial"/>
              </w:rPr>
              <w:t xml:space="preserve">laikančiųjų plieninių konstrukcijų </w:t>
            </w:r>
            <w:r w:rsidR="00C83226" w:rsidRPr="002743BC">
              <w:rPr>
                <w:rFonts w:ascii="Arial" w:hAnsi="Arial" w:cs="Arial"/>
              </w:rPr>
              <w:t xml:space="preserve">naudojamo konstrukcinio plieno markė </w:t>
            </w:r>
            <w:r w:rsidR="00C83226">
              <w:rPr>
                <w:rFonts w:ascii="Arial" w:hAnsi="Arial" w:cs="Arial"/>
              </w:rPr>
              <w:t>(</w:t>
            </w:r>
            <w:r w:rsidR="00C83226" w:rsidRPr="002743BC">
              <w:rPr>
                <w:rFonts w:ascii="Arial" w:hAnsi="Arial" w:cs="Arial"/>
              </w:rPr>
              <w:t>pagal LST EN 10025</w:t>
            </w:r>
            <w:r w:rsidR="00C83226">
              <w:rPr>
                <w:rFonts w:ascii="Arial" w:hAnsi="Arial" w:cs="Arial"/>
              </w:rPr>
              <w:t xml:space="preserve">-2) </w:t>
            </w:r>
            <w:r w:rsidR="00C83226" w:rsidRPr="002743BC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8AAD71" w14:textId="3B3B11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S235, S275, S355, S420, S450, S460</w:t>
            </w:r>
          </w:p>
        </w:tc>
      </w:tr>
      <w:tr w:rsidR="00C83226" w:rsidRPr="002743BC" w14:paraId="2E0A7A5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9EE620A" w14:textId="59C8027E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3.4.</w:t>
            </w:r>
          </w:p>
        </w:tc>
        <w:tc>
          <w:tcPr>
            <w:tcW w:w="5513" w:type="dxa"/>
          </w:tcPr>
          <w:p w14:paraId="49340BD3" w14:textId="40E2967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Jungtuvų ir skyriklių laikančiųjų plieninių konstrukcijų naudojamo konstrukcinio plieno markė (pagal LST EN 10025-2)</w:t>
            </w:r>
            <w:r w:rsidRPr="002743BC">
              <w:rPr>
                <w:rFonts w:ascii="Arial" w:hAnsi="Arial" w:cs="Arial"/>
                <w:vertAlign w:val="superscript"/>
              </w:rPr>
              <w:t>(3)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CB67098" w14:textId="67814FCC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S275, S355, S420, S450, S460</w:t>
            </w:r>
          </w:p>
        </w:tc>
      </w:tr>
      <w:tr w:rsidR="00C83226" w:rsidRPr="002743BC" w14:paraId="3E582127" w14:textId="77777777" w:rsidTr="009A3EE0">
        <w:trPr>
          <w:trHeight w:val="29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3D45A8" w14:textId="7A12BE3F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3.5.</w:t>
            </w:r>
          </w:p>
        </w:tc>
        <w:tc>
          <w:tcPr>
            <w:tcW w:w="5513" w:type="dxa"/>
          </w:tcPr>
          <w:p w14:paraId="68A61B2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Plieninių konstrukcijų gamyba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476D11F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Gamykloje</w:t>
            </w:r>
          </w:p>
        </w:tc>
      </w:tr>
      <w:tr w:rsidR="00C83226" w:rsidRPr="002743BC" w14:paraId="3E1FAC51" w14:textId="77777777" w:rsidTr="009A3EE0">
        <w:trPr>
          <w:trHeight w:val="86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FCB3E0" w14:textId="482820DB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5A8D88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</w:t>
            </w:r>
            <w:r>
              <w:rPr>
                <w:rFonts w:ascii="Arial" w:hAnsi="Arial" w:cs="Arial"/>
              </w:rPr>
              <w:t>os</w:t>
            </w:r>
            <w:r w:rsidRPr="002743BC">
              <w:rPr>
                <w:rFonts w:ascii="Arial" w:hAnsi="Arial" w:cs="Arial"/>
              </w:rPr>
              <w:t xml:space="preserve"> į statybos  aikštelę </w:t>
            </w:r>
            <w:r>
              <w:rPr>
                <w:rFonts w:ascii="Arial" w:hAnsi="Arial" w:cs="Arial"/>
              </w:rPr>
              <w:t>tiekiamo</w:t>
            </w:r>
            <w:r w:rsidRPr="002743BC">
              <w:rPr>
                <w:rFonts w:ascii="Arial" w:hAnsi="Arial" w:cs="Arial"/>
              </w:rPr>
              <w:t>s</w:t>
            </w:r>
          </w:p>
          <w:p w14:paraId="02CD5257" w14:textId="77777777" w:rsidR="00C83226" w:rsidRPr="002743BC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9DC93D2" w14:textId="77777777" w:rsidR="00C83226" w:rsidRPr="007E7BB4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Sužymėtos ir pilnos komplektacijos</w:t>
            </w:r>
          </w:p>
        </w:tc>
      </w:tr>
      <w:tr w:rsidR="00C83226" w:rsidRPr="002743BC" w14:paraId="0A243057" w14:textId="77777777" w:rsidTr="009A3EE0">
        <w:trPr>
          <w:trHeight w:val="41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B029D6" w14:textId="1F5BBAE7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1941E5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Atraminių plieno konstrukcijų atskir</w:t>
            </w:r>
            <w:r>
              <w:rPr>
                <w:rFonts w:ascii="Arial" w:hAnsi="Arial" w:cs="Arial"/>
              </w:rPr>
              <w:t>ų</w:t>
            </w:r>
            <w:r w:rsidRPr="002743BC">
              <w:rPr>
                <w:rFonts w:ascii="Arial" w:hAnsi="Arial" w:cs="Arial"/>
              </w:rPr>
              <w:t xml:space="preserve"> elementų </w:t>
            </w:r>
            <w:r>
              <w:rPr>
                <w:rFonts w:ascii="Arial" w:hAnsi="Arial" w:cs="Arial"/>
              </w:rPr>
              <w:t>montažinis</w:t>
            </w:r>
            <w:r w:rsidRPr="002743BC">
              <w:rPr>
                <w:rFonts w:ascii="Arial" w:hAnsi="Arial" w:cs="Arial"/>
              </w:rPr>
              <w:t xml:space="preserve"> sujungima</w:t>
            </w:r>
            <w:r>
              <w:rPr>
                <w:rFonts w:ascii="Arial" w:hAnsi="Arial" w:cs="Arial"/>
              </w:rPr>
              <w:t>s</w:t>
            </w:r>
            <w:r w:rsidRPr="002743BC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00AD1ED" w14:textId="462D5809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Varžtais</w:t>
            </w:r>
          </w:p>
        </w:tc>
      </w:tr>
      <w:tr w:rsidR="00C83226" w:rsidRPr="002743BC" w14:paraId="271164A5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5F38C6" w14:textId="6BB28C59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511BC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lt-LT"/>
              </w:rPr>
              <w:t>A</w:t>
            </w:r>
            <w:r w:rsidRPr="002743BC">
              <w:rPr>
                <w:rFonts w:ascii="Arial" w:hAnsi="Arial" w:cs="Arial"/>
                <w:lang w:eastAsia="lt-LT"/>
              </w:rPr>
              <w:t>psauga nuo savaiminio veržlių atsisukimo</w:t>
            </w:r>
            <w:r>
              <w:rPr>
                <w:rFonts w:ascii="Arial" w:hAnsi="Arial" w:cs="Arial"/>
                <w:lang w:eastAsia="lt-LT"/>
              </w:rPr>
              <w:t xml:space="preserve"> konstrukcijų jungtyse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46AFA4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lang w:eastAsia="lt-LT"/>
              </w:rPr>
              <w:t xml:space="preserve">Spyruoklinės poveržlės arba </w:t>
            </w:r>
            <w:proofErr w:type="spellStart"/>
            <w:r w:rsidRPr="007E7BB4">
              <w:rPr>
                <w:rFonts w:ascii="Arial" w:hAnsi="Arial" w:cs="Arial"/>
                <w:lang w:eastAsia="lt-LT"/>
              </w:rPr>
              <w:t>kontraveržlės</w:t>
            </w:r>
            <w:proofErr w:type="spellEnd"/>
          </w:p>
        </w:tc>
      </w:tr>
      <w:tr w:rsidR="00C83226" w:rsidRPr="002743BC" w14:paraId="42B5BB22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4ECD67" w14:textId="37E11D01" w:rsidR="00C83226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272AE2DA" w14:textId="77777777" w:rsidR="00C83226" w:rsidRPr="002743BC" w:rsidRDefault="00C83226" w:rsidP="00C83226">
            <w:pPr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</w:rPr>
              <w:t xml:space="preserve">Plieno konstrukcijų  padengimas antikorozine danga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1AC0DBC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Karštas cinkavimas</w:t>
            </w:r>
          </w:p>
          <w:p w14:paraId="334D9765" w14:textId="058CF479" w:rsidR="00C83226" w:rsidRPr="007E7BB4" w:rsidRDefault="00C83226" w:rsidP="00C83226">
            <w:pPr>
              <w:jc w:val="center"/>
              <w:rPr>
                <w:rFonts w:ascii="Arial" w:hAnsi="Arial" w:cs="Arial"/>
                <w:lang w:eastAsia="lt-LT"/>
              </w:rPr>
            </w:pPr>
            <w:r w:rsidRPr="007E7BB4">
              <w:rPr>
                <w:rFonts w:ascii="Arial" w:hAnsi="Arial" w:cs="Arial"/>
              </w:rPr>
              <w:t>(pagal LITGRID AB standartinius techninius reikalavimus)</w:t>
            </w:r>
          </w:p>
        </w:tc>
      </w:tr>
      <w:tr w:rsidR="00C83226" w:rsidRPr="002743BC" w14:paraId="656223E1" w14:textId="77777777" w:rsidTr="009A3EE0">
        <w:trPr>
          <w:trHeight w:val="56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D8DF18" w14:textId="45A5A031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3.10.</w:t>
            </w:r>
          </w:p>
        </w:tc>
        <w:tc>
          <w:tcPr>
            <w:tcW w:w="5513" w:type="dxa"/>
          </w:tcPr>
          <w:p w14:paraId="2AF36A18" w14:textId="77384D4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2743BC">
              <w:rPr>
                <w:rFonts w:ascii="Arial" w:hAnsi="Arial" w:cs="Arial"/>
              </w:rPr>
              <w:t>lieno konstrukcijų pjovimas, gręžimas ir suvirinimas statybos aikštelėje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739F468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Draudžiamas</w:t>
            </w:r>
          </w:p>
        </w:tc>
      </w:tr>
      <w:tr w:rsidR="00C83226" w:rsidRPr="002743BC" w14:paraId="550AD603" w14:textId="77777777" w:rsidTr="009A3EE0">
        <w:trPr>
          <w:trHeight w:val="55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1075060" w14:textId="23CA8019" w:rsidR="00C83226" w:rsidRPr="002743BC" w:rsidRDefault="008851B5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3.11.</w:t>
            </w:r>
          </w:p>
        </w:tc>
        <w:tc>
          <w:tcPr>
            <w:tcW w:w="5513" w:type="dxa"/>
          </w:tcPr>
          <w:p w14:paraId="10A319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Plieno konstrukcijų vidutinis minimalus pamatuotos antikorozinės cinko dangos sluoksnio storis: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C28D1B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  <w:p w14:paraId="2501E715" w14:textId="77777777" w:rsidR="00C83226" w:rsidRPr="007E7BB4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2C0E56EF" w14:textId="77777777" w:rsidTr="009A3EE0">
        <w:trPr>
          <w:trHeight w:val="304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1BC11293" w14:textId="7C3581B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  <w:r w:rsidR="008851B5">
              <w:rPr>
                <w:rFonts w:ascii="Arial" w:hAnsi="Arial" w:cs="Arial"/>
              </w:rPr>
              <w:t>1</w:t>
            </w:r>
            <w:r w:rsidRPr="002743BC">
              <w:rPr>
                <w:rFonts w:ascii="Arial" w:hAnsi="Arial" w:cs="Arial"/>
              </w:rPr>
              <w:t>.1</w:t>
            </w:r>
          </w:p>
        </w:tc>
        <w:tc>
          <w:tcPr>
            <w:tcW w:w="5513" w:type="dxa"/>
          </w:tcPr>
          <w:p w14:paraId="58F250F1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kai konstrukcijos metalo storis:     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3180896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30646B16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D29CCA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079C83CD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79093F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85</w:t>
            </w:r>
          </w:p>
        </w:tc>
      </w:tr>
      <w:tr w:rsidR="00C83226" w:rsidRPr="002743BC" w14:paraId="3346181D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176D037C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C2B736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3 iki &lt;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9F6271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70</w:t>
            </w:r>
          </w:p>
        </w:tc>
      </w:tr>
      <w:tr w:rsidR="00C83226" w:rsidRPr="002743BC" w14:paraId="2AC52544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2317CEF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636B25E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1,5 iki &lt; 3 mm,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990E4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5BD0CD6C" w14:textId="77777777" w:rsidTr="009A3EE0">
        <w:trPr>
          <w:trHeight w:val="310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68335E05" w14:textId="51DDCCE9" w:rsidR="00C83226" w:rsidRPr="002743BC" w:rsidRDefault="00C83226" w:rsidP="00C8322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3.1</w:t>
            </w:r>
            <w:r w:rsidR="008851B5">
              <w:rPr>
                <w:rFonts w:ascii="Arial" w:hAnsi="Arial" w:cs="Arial"/>
                <w:lang w:val="en-US"/>
              </w:rPr>
              <w:t>1</w:t>
            </w:r>
            <w:r w:rsidRPr="002743BC">
              <w:rPr>
                <w:rFonts w:ascii="Arial" w:hAnsi="Arial" w:cs="Arial"/>
                <w:lang w:val="en-US"/>
              </w:rPr>
              <w:t>.2</w:t>
            </w:r>
          </w:p>
        </w:tc>
        <w:tc>
          <w:tcPr>
            <w:tcW w:w="5513" w:type="dxa"/>
          </w:tcPr>
          <w:p w14:paraId="15AAC8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gaminiams su sriegiu</w:t>
            </w:r>
            <w:ins w:id="0" w:author="Ramūnas Ponelis" w:date="2014-03-04T15:49:00Z">
              <w:r>
                <w:rPr>
                  <w:rFonts w:ascii="Arial" w:hAnsi="Arial" w:cs="Arial"/>
                </w:rPr>
                <w:t>,</w:t>
              </w:r>
            </w:ins>
            <w:r w:rsidRPr="002743BC">
              <w:rPr>
                <w:rFonts w:ascii="Arial" w:hAnsi="Arial" w:cs="Arial"/>
              </w:rPr>
              <w:t xml:space="preserve"> kai skersmuo: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3CC331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4BA9112E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7465A0C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79D66F8C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2824BF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0BA37FCF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004F25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8D2E620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6 &lt;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DD33BA1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45</w:t>
            </w:r>
          </w:p>
        </w:tc>
      </w:tr>
      <w:tr w:rsidR="00C83226" w:rsidRPr="002743BC" w14:paraId="591A7AF9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6AE66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12155B07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&lt; 6 mm,  µm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5851E712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25</w:t>
            </w:r>
          </w:p>
        </w:tc>
      </w:tr>
      <w:tr w:rsidR="00C83226" w:rsidRPr="002743BC" w14:paraId="5037623A" w14:textId="77777777" w:rsidTr="009A3EE0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8FB3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FC8" w14:textId="6723CC2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 xml:space="preserve">Reikalavimai plieno konstrukcijų elementų jungimo priemonėms (varžtams, </w:t>
            </w:r>
            <w:r w:rsidR="003E7EFD">
              <w:rPr>
                <w:rFonts w:ascii="Arial" w:hAnsi="Arial" w:cs="Arial"/>
                <w:b/>
              </w:rPr>
              <w:t xml:space="preserve">poveržlėms, </w:t>
            </w:r>
            <w:r w:rsidRPr="002743BC">
              <w:rPr>
                <w:rFonts w:ascii="Arial" w:hAnsi="Arial" w:cs="Arial"/>
                <w:b/>
              </w:rPr>
              <w:t>veržlėms</w:t>
            </w:r>
            <w:r w:rsidR="003E7EFD">
              <w:rPr>
                <w:rFonts w:ascii="Arial" w:hAnsi="Arial" w:cs="Arial"/>
                <w:b/>
              </w:rPr>
              <w:t>)</w:t>
            </w:r>
            <w:r w:rsidRPr="002743BC">
              <w:rPr>
                <w:rFonts w:ascii="Arial" w:hAnsi="Arial" w:cs="Arial"/>
                <w:b/>
              </w:rPr>
              <w:t>:</w:t>
            </w:r>
          </w:p>
        </w:tc>
      </w:tr>
      <w:tr w:rsidR="00C83226" w:rsidRPr="002743BC" w14:paraId="7A1A9A81" w14:textId="77777777" w:rsidTr="009A3EE0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02D9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4.1.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22A24151" w14:textId="77777777" w:rsidR="00C83226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konstrukcijų surinkimui varžtinėm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 jungtim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</w:t>
            </w:r>
          </w:p>
          <w:p w14:paraId="45B0884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parenkami</w:t>
            </w:r>
            <w:r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13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694933D0" w14:textId="77777777" w:rsidTr="009A3EE0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A62E4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4.1.1.</w:t>
            </w:r>
          </w:p>
        </w:tc>
        <w:tc>
          <w:tcPr>
            <w:tcW w:w="5513" w:type="dxa"/>
          </w:tcPr>
          <w:p w14:paraId="2749B3A8" w14:textId="44AC4BDE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plieniniai varžtai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17DFC69" w14:textId="7380569D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2743BC">
              <w:rPr>
                <w:rFonts w:ascii="Arial" w:hAnsi="Arial" w:cs="Arial"/>
                <w:b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>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4017</w:t>
            </w:r>
            <w:r>
              <w:rPr>
                <w:rFonts w:ascii="Arial" w:hAnsi="Arial" w:cs="Arial"/>
              </w:rPr>
              <w:t>, LST EN 14399</w:t>
            </w:r>
          </w:p>
        </w:tc>
      </w:tr>
      <w:tr w:rsidR="00C83226" w:rsidRPr="002743BC" w14:paraId="08BDAB42" w14:textId="77777777" w:rsidTr="009A3EE0">
        <w:trPr>
          <w:trHeight w:val="36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855B371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4.1.2.</w:t>
            </w:r>
          </w:p>
        </w:tc>
        <w:tc>
          <w:tcPr>
            <w:tcW w:w="5513" w:type="dxa"/>
          </w:tcPr>
          <w:p w14:paraId="4AD1B9B6" w14:textId="6CED2C42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ACE55C7" w14:textId="6CD6727B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Pagal</w:t>
            </w:r>
            <w:r w:rsidR="003E7EFD">
              <w:rPr>
                <w:rFonts w:ascii="Arial" w:hAnsi="Arial" w:cs="Arial"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4032</w:t>
            </w:r>
            <w:r>
              <w:rPr>
                <w:rFonts w:ascii="Arial" w:hAnsi="Arial" w:cs="Arial"/>
              </w:rPr>
              <w:t xml:space="preserve">,  LST EN 14399 </w:t>
            </w:r>
          </w:p>
        </w:tc>
      </w:tr>
      <w:tr w:rsidR="00C83226" w:rsidRPr="002743BC" w14:paraId="57FBB7FE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F5FAF1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4.1.3.</w:t>
            </w:r>
          </w:p>
        </w:tc>
        <w:tc>
          <w:tcPr>
            <w:tcW w:w="5513" w:type="dxa"/>
          </w:tcPr>
          <w:p w14:paraId="44CD9E7D" w14:textId="5A437B70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FF0000"/>
              </w:rPr>
            </w:pPr>
            <w:r w:rsidRPr="002743BC">
              <w:rPr>
                <w:rFonts w:ascii="Arial" w:hAnsi="Arial" w:cs="Arial"/>
              </w:rPr>
              <w:t>poveržlės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F45E8AB" w14:textId="0E11F93D" w:rsidR="00C83226" w:rsidRPr="002743BC" w:rsidRDefault="00C83226" w:rsidP="003E7EF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7089</w:t>
            </w:r>
            <w:r>
              <w:rPr>
                <w:rFonts w:ascii="Arial" w:hAnsi="Arial" w:cs="Arial"/>
              </w:rPr>
              <w:t>,</w:t>
            </w:r>
            <w:r w:rsidR="003E7E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LST EN 14399</w:t>
            </w:r>
          </w:p>
        </w:tc>
      </w:tr>
      <w:tr w:rsidR="003E7EFD" w:rsidRPr="002743BC" w14:paraId="1817BE76" w14:textId="77777777" w:rsidTr="009A3EE0">
        <w:trPr>
          <w:trHeight w:val="65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CE7D3D" w14:textId="195A722D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2A77191" w14:textId="7BD19597" w:rsidR="003E7EFD" w:rsidRPr="002743BC" w:rsidRDefault="003E7EFD" w:rsidP="003E7EFD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Sujungimams naudo</w:t>
            </w:r>
            <w:r>
              <w:rPr>
                <w:rFonts w:ascii="Arial" w:hAnsi="Arial" w:cs="Arial"/>
              </w:rPr>
              <w:t>jam</w:t>
            </w:r>
            <w:r w:rsidRPr="002743BC">
              <w:rPr>
                <w:rFonts w:ascii="Arial" w:hAnsi="Arial" w:cs="Arial"/>
              </w:rPr>
              <w:t>i varžt</w:t>
            </w:r>
            <w:r>
              <w:rPr>
                <w:rFonts w:ascii="Arial" w:hAnsi="Arial" w:cs="Arial"/>
              </w:rPr>
              <w:t>ai, poveržlės</w:t>
            </w:r>
            <w:r w:rsidRPr="002743BC">
              <w:rPr>
                <w:rFonts w:ascii="Arial" w:hAnsi="Arial" w:cs="Arial"/>
              </w:rPr>
              <w:t xml:space="preserve"> ir veržl</w:t>
            </w:r>
            <w:r>
              <w:rPr>
                <w:rFonts w:ascii="Arial" w:hAnsi="Arial" w:cs="Arial"/>
              </w:rPr>
              <w:t>ė</w:t>
            </w:r>
            <w:r w:rsidRPr="002743BC">
              <w:rPr>
                <w:rFonts w:ascii="Arial" w:hAnsi="Arial" w:cs="Arial"/>
              </w:rPr>
              <w:t xml:space="preserve">s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BC8A6F" w14:textId="067F7155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Pagaminti vieno gamintojo,</w:t>
            </w:r>
            <w:r w:rsidRPr="002743BC">
              <w:rPr>
                <w:rFonts w:ascii="Arial" w:hAnsi="Arial" w:cs="Arial"/>
              </w:rPr>
              <w:t xml:space="preserve"> turin</w:t>
            </w:r>
            <w:r>
              <w:rPr>
                <w:rFonts w:ascii="Arial" w:hAnsi="Arial" w:cs="Arial"/>
              </w:rPr>
              <w:t>tys</w:t>
            </w:r>
            <w:r w:rsidRPr="002743BC">
              <w:rPr>
                <w:rFonts w:ascii="Arial" w:hAnsi="Arial" w:cs="Arial"/>
              </w:rPr>
              <w:t xml:space="preserve"> gamintojo įspaudus, žyminčius jų stiprumo klasę</w:t>
            </w:r>
          </w:p>
        </w:tc>
      </w:tr>
      <w:tr w:rsidR="003E7EFD" w:rsidRPr="002743BC" w14:paraId="2D847C6C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003A83" w14:textId="68EA7242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69D1AE05" w14:textId="2F3D3065" w:rsidR="003E7EFD" w:rsidRPr="002743BC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 ir 10.9 kokybės klasės galvaniškai cinkuotų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0DEE87" w14:textId="29FA5BA9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017BC981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02A45A" w14:textId="78749F08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A67E3A4" w14:textId="54587E3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4.6, 4.8, 5.6, 5.8 ir 6.8 kokybės klasės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94E758" w14:textId="28627036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71C7E31B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451D9B" w14:textId="4E425A74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C8D6C39" w14:textId="47EFEC48" w:rsidR="003E7EFD" w:rsidRPr="002743BC" w:rsidRDefault="003E7EFD" w:rsidP="003E7EFD">
            <w:pPr>
              <w:rPr>
                <w:rFonts w:ascii="Arial" w:hAnsi="Arial" w:cs="Arial"/>
              </w:rPr>
            </w:pPr>
            <w:r w:rsidRPr="004D348A">
              <w:rPr>
                <w:rFonts w:ascii="Arial" w:hAnsi="Arial" w:cs="Arial"/>
              </w:rPr>
              <w:t xml:space="preserve">Varžtų sriegis neturi įeiti į kiaurymę daugiau kaip per </w:t>
            </w:r>
            <w:r>
              <w:rPr>
                <w:rFonts w:ascii="Arial" w:hAnsi="Arial" w:cs="Arial"/>
              </w:rPr>
              <w:t>1/3</w:t>
            </w:r>
            <w:r w:rsidRPr="004D348A">
              <w:rPr>
                <w:rFonts w:ascii="Arial" w:hAnsi="Arial" w:cs="Arial"/>
              </w:rPr>
              <w:t xml:space="preserve"> jungiamo elemento storio iš veržlės pusės.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7D80EE" w14:textId="5A4867A3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6BCBE1F" wp14:editId="31D65FF0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7EFD" w:rsidRPr="002743BC" w14:paraId="339DE136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E7E8DA" w14:textId="255D3BE7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1DCB79A" w14:textId="577FD11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Laisvų vijų skaičius virš veržlės</w:t>
            </w:r>
            <w:r w:rsidR="00964C4A">
              <w:rPr>
                <w:rFonts w:ascii="Arial" w:hAnsi="Arial" w:cs="Arial"/>
              </w:rPr>
              <w:t>(neįtempiamųjų varžtų)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7C88EE" w14:textId="268EA5A4" w:rsidR="003E7EFD" w:rsidRDefault="00964C4A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Viena pilna vija</w:t>
            </w:r>
          </w:p>
        </w:tc>
      </w:tr>
      <w:tr w:rsidR="003E7EFD" w:rsidRPr="002743BC" w14:paraId="2A0DCD9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939F75" w14:textId="0A9A6121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C590C8B" w14:textId="76916E6D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Varžto ir skylės laisvumas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430B1A" w14:textId="31982EF1" w:rsidR="003E7EFD" w:rsidRDefault="003E7EFD" w:rsidP="003E7EFD">
            <w:pPr>
              <w:jc w:val="center"/>
              <w:rPr>
                <w:rFonts w:ascii="Arial" w:hAnsi="Arial" w:cs="Arial"/>
              </w:rPr>
            </w:pPr>
            <w:r w:rsidRPr="00F412FB">
              <w:rPr>
                <w:rFonts w:ascii="Arial" w:hAnsi="Arial" w:cs="Arial"/>
              </w:rPr>
              <w:t>LST EN 1090</w:t>
            </w:r>
          </w:p>
        </w:tc>
      </w:tr>
      <w:tr w:rsidR="003E7EFD" w:rsidRPr="002743BC" w14:paraId="0AEA867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942DCE" w14:textId="0F61508E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5AE3AE3" w14:textId="0F22E4AB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Neįtempiamųjų varžtų sujungimų priveržimas (pagal </w:t>
            </w:r>
            <w:r w:rsidRPr="007B6737">
              <w:rPr>
                <w:rFonts w:ascii="Arial" w:hAnsi="Arial" w:cs="Arial"/>
              </w:rPr>
              <w:t>LST EN 1090-2)</w:t>
            </w:r>
            <w:r w:rsidR="005D3E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15E477" w14:textId="6AE6D58F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235A7">
              <w:rPr>
                <w:rFonts w:ascii="Arial" w:hAnsi="Arial" w:cs="Arial"/>
              </w:rPr>
              <w:t>ujungtos sudedamosios dalys turi būti sujungtos taip, kad jos tvirtai prisiliestų</w:t>
            </w:r>
            <w:r w:rsidR="007B6737" w:rsidRPr="005D3EA8">
              <w:rPr>
                <w:rFonts w:ascii="Arial" w:hAnsi="Arial" w:cs="Arial"/>
                <w:vertAlign w:val="superscript"/>
              </w:rPr>
              <w:t>(6)</w:t>
            </w:r>
          </w:p>
        </w:tc>
      </w:tr>
      <w:tr w:rsidR="003E7EFD" w:rsidRPr="002743BC" w14:paraId="51049023" w14:textId="77777777" w:rsidTr="009A3EE0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244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2743B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5CE5" w14:textId="77777777" w:rsidR="003E7EFD" w:rsidRPr="002743BC" w:rsidRDefault="003E7EFD" w:rsidP="003E7EFD">
            <w:pPr>
              <w:rPr>
                <w:rFonts w:ascii="Arial" w:hAnsi="Arial" w:cs="Arial"/>
              </w:rPr>
            </w:pPr>
            <w:r w:rsidRPr="008C51EC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3E7EFD" w:rsidRPr="002743BC" w14:paraId="610A6E48" w14:textId="77777777" w:rsidTr="009A3EE0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A6B7A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.1.</w:t>
            </w:r>
          </w:p>
        </w:tc>
        <w:tc>
          <w:tcPr>
            <w:tcW w:w="5513" w:type="dxa"/>
            <w:vMerge w:val="restart"/>
            <w:tcBorders>
              <w:top w:val="single" w:sz="4" w:space="0" w:color="auto"/>
            </w:tcBorders>
            <w:vAlign w:val="center"/>
          </w:tcPr>
          <w:p w14:paraId="0B99FC38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Statybos produkto</w:t>
            </w:r>
            <w:r>
              <w:rPr>
                <w:rFonts w:ascii="Arial" w:hAnsi="Arial" w:cs="Arial"/>
              </w:rPr>
              <w:t xml:space="preserve"> dokumentacija</w:t>
            </w:r>
            <w:r w:rsidRPr="00AC642D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9C1A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Eksploatacinių savybių deklaracija</w:t>
            </w:r>
          </w:p>
        </w:tc>
      </w:tr>
      <w:tr w:rsidR="003E7EFD" w:rsidRPr="002743BC" w14:paraId="79C1EB0D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68359C04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.2.</w:t>
            </w:r>
          </w:p>
        </w:tc>
        <w:tc>
          <w:tcPr>
            <w:tcW w:w="5513" w:type="dxa"/>
            <w:vMerge/>
          </w:tcPr>
          <w:p w14:paraId="6BAF39D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3C49E423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Gamybos kontrolės atitikties sertifikatas</w:t>
            </w:r>
          </w:p>
        </w:tc>
      </w:tr>
      <w:tr w:rsidR="003E7EFD" w:rsidRPr="002743BC" w14:paraId="0E8F9108" w14:textId="77777777" w:rsidTr="009A3EE0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6357D9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vMerge/>
            <w:tcBorders>
              <w:bottom w:val="single" w:sz="4" w:space="0" w:color="auto"/>
            </w:tcBorders>
          </w:tcPr>
          <w:p w14:paraId="412DD8B4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461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Panaudotų medžiagų ir gaminių sertifikatai</w:t>
            </w:r>
          </w:p>
        </w:tc>
      </w:tr>
      <w:tr w:rsidR="003E7EFD" w:rsidRPr="002743BC" w14:paraId="1EDDE615" w14:textId="77777777" w:rsidTr="009A3EE0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BA2BE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>
              <w:rPr>
                <w:rFonts w:ascii="Arial" w:hAnsi="Arial" w:cs="Arial"/>
                <w:b/>
                <w:lang w:eastAsia="lt-LT"/>
              </w:rPr>
              <w:t>6</w:t>
            </w:r>
            <w:r w:rsidRPr="002743BC">
              <w:rPr>
                <w:rFonts w:ascii="Arial" w:hAnsi="Arial" w:cs="Arial"/>
                <w:b/>
                <w:lang w:eastAsia="lt-LT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D5F2DC4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Garantinis laikas</w:t>
            </w:r>
            <w:r>
              <w:rPr>
                <w:rFonts w:ascii="Arial" w:hAnsi="Arial" w:cs="Arial"/>
                <w:b/>
                <w:lang w:eastAsia="lt-LT"/>
              </w:rPr>
              <w:t xml:space="preserve"> ne mažiau</w:t>
            </w:r>
            <w:r w:rsidRPr="002743BC">
              <w:rPr>
                <w:rFonts w:ascii="Arial" w:hAnsi="Arial" w:cs="Arial"/>
                <w:b/>
                <w:lang w:eastAsia="lt-LT"/>
              </w:rPr>
              <w:t>, m.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A67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5</w:t>
            </w:r>
          </w:p>
        </w:tc>
      </w:tr>
      <w:tr w:rsidR="003E7EFD" w:rsidRPr="002743BC" w14:paraId="73A614BC" w14:textId="77777777" w:rsidTr="009A3EE0">
        <w:trPr>
          <w:trHeight w:val="37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865A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Pastabos:</w:t>
            </w:r>
          </w:p>
          <w:p w14:paraId="77BEF28C" w14:textId="71012748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 xml:space="preserve">(1) </w:t>
            </w:r>
            <w:r w:rsidRPr="002743BC">
              <w:rPr>
                <w:rFonts w:ascii="Arial" w:hAnsi="Arial" w:cs="Arial"/>
                <w:color w:val="000000"/>
              </w:rPr>
              <w:t xml:space="preserve"> Techniniame projekte gali būti koreguojamos reikšmės,</w:t>
            </w:r>
            <w:r w:rsidRPr="002743BC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 w:rsidRPr="002743BC">
              <w:rPr>
                <w:rFonts w:ascii="Arial" w:hAnsi="Arial" w:cs="Arial"/>
                <w:color w:val="000000"/>
              </w:rPr>
              <w:t xml:space="preserve">  atsižvelgiant į faktinius aplinkos sąlygų duomenis.</w:t>
            </w:r>
          </w:p>
          <w:p w14:paraId="736BEC7A" w14:textId="26CF8335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Tikslinama projektuojant pagal faktinius vietovės duomenis </w:t>
            </w:r>
            <w:r>
              <w:rPr>
                <w:rFonts w:ascii="Arial" w:hAnsi="Arial" w:cs="Arial"/>
              </w:rPr>
              <w:t>(</w:t>
            </w:r>
            <w:r w:rsidRPr="002743BC">
              <w:rPr>
                <w:rFonts w:ascii="Arial" w:hAnsi="Arial" w:cs="Arial"/>
              </w:rPr>
              <w:t>pagal LST EN ISO 9223-2012</w:t>
            </w:r>
            <w:r>
              <w:rPr>
                <w:rFonts w:ascii="Arial" w:hAnsi="Arial" w:cs="Arial"/>
              </w:rPr>
              <w:t>)</w:t>
            </w:r>
            <w:r w:rsidRPr="002743BC">
              <w:rPr>
                <w:rFonts w:ascii="Arial" w:hAnsi="Arial" w:cs="Arial"/>
              </w:rPr>
              <w:t>.</w:t>
            </w:r>
          </w:p>
          <w:p w14:paraId="0E5BFBD6" w14:textId="70CCAB3E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(3)</w:t>
            </w:r>
            <w:r w:rsidRPr="002743BC">
              <w:rPr>
                <w:rFonts w:ascii="Arial" w:hAnsi="Arial" w:cs="Arial"/>
              </w:rPr>
              <w:t xml:space="preserve">  </w:t>
            </w:r>
            <w:r w:rsidRPr="002743BC">
              <w:rPr>
                <w:rFonts w:ascii="Arial" w:hAnsi="Arial" w:cs="Arial"/>
                <w:lang w:eastAsia="lt-LT"/>
              </w:rPr>
              <w:t xml:space="preserve">Konstrukcijoms galima naudoti ir kitų šalių standartinius, neblogesnių charakteristikų plieną  kaip </w:t>
            </w:r>
            <w:r w:rsidRPr="002743BC">
              <w:rPr>
                <w:rFonts w:ascii="Arial" w:hAnsi="Arial" w:cs="Arial"/>
              </w:rPr>
              <w:t>LST EN 10025-1÷2</w:t>
            </w:r>
            <w:r w:rsidRPr="002743BC">
              <w:rPr>
                <w:rFonts w:ascii="Arial" w:hAnsi="Arial" w:cs="Arial"/>
                <w:lang w:eastAsia="lt-LT"/>
              </w:rPr>
              <w:t>.</w:t>
            </w:r>
          </w:p>
          <w:p w14:paraId="79D8E96D" w14:textId="497DCDFA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Varžtinių jungčių reikalingos mechaninės savybės nustatomos skaičiavimais.</w:t>
            </w:r>
          </w:p>
          <w:p w14:paraId="75A362C5" w14:textId="4C31AC58" w:rsidR="00964C4A" w:rsidRDefault="003E7EFD" w:rsidP="00964C4A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(5)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Pagal LST EN 1461 ir LITGRID AB   patvirtintus plieninių konstrukcijų dengimo cinku techninius reikalavimus.</w:t>
            </w:r>
            <w:r w:rsidRPr="002743BC">
              <w:rPr>
                <w:rFonts w:ascii="Arial" w:hAnsi="Arial" w:cs="Arial"/>
              </w:rPr>
              <w:tab/>
            </w:r>
          </w:p>
          <w:p w14:paraId="117FECA4" w14:textId="7D4DFB06" w:rsidR="00964C4A" w:rsidRPr="002743BC" w:rsidRDefault="00AD11FA" w:rsidP="007B6737">
            <w:pPr>
              <w:jc w:val="both"/>
              <w:rPr>
                <w:rFonts w:ascii="Arial" w:hAnsi="Arial" w:cs="Arial"/>
              </w:rPr>
            </w:pPr>
            <w:r w:rsidRPr="00AD11FA">
              <w:rPr>
                <w:rFonts w:ascii="Arial" w:hAnsi="Arial" w:cs="Arial"/>
                <w:vertAlign w:val="superscript"/>
              </w:rPr>
              <w:t>(6)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AD11FA">
              <w:rPr>
                <w:rFonts w:ascii="Arial" w:hAnsi="Arial" w:cs="Arial"/>
              </w:rPr>
              <w:t xml:space="preserve">Suveržimo kokybė tikrinama 0,30 mm storio </w:t>
            </w:r>
            <w:proofErr w:type="spellStart"/>
            <w:r w:rsidRPr="00AD11FA">
              <w:rPr>
                <w:rFonts w:ascii="Arial" w:hAnsi="Arial" w:cs="Arial"/>
              </w:rPr>
              <w:t>tarpumačiu</w:t>
            </w:r>
            <w:proofErr w:type="spellEnd"/>
            <w:r w:rsidRPr="00AD11FA">
              <w:rPr>
                <w:rFonts w:ascii="Arial" w:hAnsi="Arial" w:cs="Arial"/>
              </w:rPr>
              <w:t>, kurios zonos, apribotos poveržle, ribose neturi pralįsti tarp surinktų detalių daugiau kaip 20 mm. Padaužius 0,40 kg svorio plaktuku, suvežti varžtai neturi pasislinkti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4576633D" w14:textId="77777777" w:rsidR="00D2004F" w:rsidRPr="002743BC" w:rsidRDefault="00D2004F" w:rsidP="00575C22">
      <w:pPr>
        <w:spacing w:after="0" w:line="240" w:lineRule="auto"/>
        <w:rPr>
          <w:rFonts w:ascii="Arial" w:hAnsi="Arial" w:cs="Arial"/>
          <w:lang w:eastAsia="lt-LT"/>
        </w:rPr>
      </w:pPr>
    </w:p>
    <w:sectPr w:rsidR="00D2004F" w:rsidRPr="002743BC" w:rsidSect="0024402C">
      <w:headerReference w:type="default" r:id="rId9"/>
      <w:footerReference w:type="default" r:id="rId10"/>
      <w:pgSz w:w="11906" w:h="16838"/>
      <w:pgMar w:top="1702" w:right="567" w:bottom="1701" w:left="1701" w:header="567" w:footer="32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1123E" w14:textId="77777777" w:rsidR="0072424C" w:rsidRDefault="0072424C" w:rsidP="00387992">
      <w:pPr>
        <w:spacing w:after="0" w:line="240" w:lineRule="auto"/>
      </w:pPr>
      <w:r>
        <w:separator/>
      </w:r>
    </w:p>
  </w:endnote>
  <w:endnote w:type="continuationSeparator" w:id="0">
    <w:p w14:paraId="77AC9E5D" w14:textId="77777777" w:rsidR="0072424C" w:rsidRDefault="0072424C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6312246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526429FA" w14:textId="354C1BB7" w:rsidR="00637F7B" w:rsidRPr="00E81F3A" w:rsidRDefault="00E81F3A" w:rsidP="00A724C0">
            <w:pPr>
              <w:pStyle w:val="Footer"/>
              <w:rPr>
                <w:sz w:val="20"/>
                <w:szCs w:val="20"/>
              </w:rPr>
            </w:pPr>
            <w:r w:rsidRPr="00E81F3A">
              <w:rPr>
                <w:sz w:val="20"/>
                <w:szCs w:val="20"/>
              </w:rPr>
              <w:t xml:space="preserve">Standartiniai techniniai reikalavimai </w:t>
            </w:r>
            <w:r w:rsidR="009F7E20">
              <w:rPr>
                <w:sz w:val="20"/>
                <w:szCs w:val="20"/>
              </w:rPr>
              <w:t>40</w:t>
            </w:r>
            <w:r w:rsidR="002743BC" w:rsidRPr="00E81F3A">
              <w:rPr>
                <w:sz w:val="20"/>
                <w:szCs w:val="20"/>
              </w:rPr>
              <w:t>0-</w:t>
            </w:r>
            <w:r w:rsidR="00637F7B" w:rsidRPr="00E81F3A">
              <w:rPr>
                <w:sz w:val="20"/>
                <w:szCs w:val="20"/>
              </w:rPr>
              <w:t>110</w:t>
            </w:r>
            <w:r w:rsidR="00094BD6" w:rsidRPr="00E81F3A">
              <w:rPr>
                <w:sz w:val="20"/>
                <w:szCs w:val="20"/>
              </w:rPr>
              <w:t xml:space="preserve"> kV</w:t>
            </w:r>
            <w:r w:rsidR="00D447B1" w:rsidRPr="00E81F3A">
              <w:rPr>
                <w:sz w:val="20"/>
                <w:szCs w:val="20"/>
              </w:rPr>
              <w:t xml:space="preserve"> </w:t>
            </w:r>
            <w:r w:rsidR="00A1494C" w:rsidRPr="00E81F3A">
              <w:rPr>
                <w:sz w:val="20"/>
                <w:szCs w:val="20"/>
              </w:rPr>
              <w:t>transformatorių pastočių ir atvirų skirstyklų įrenginius laikanči</w:t>
            </w:r>
            <w:r w:rsidRPr="00E81F3A">
              <w:rPr>
                <w:sz w:val="20"/>
                <w:szCs w:val="20"/>
              </w:rPr>
              <w:t>oms</w:t>
            </w:r>
            <w:r w:rsidR="00637F7B" w:rsidRPr="00E81F3A">
              <w:rPr>
                <w:sz w:val="20"/>
                <w:szCs w:val="20"/>
              </w:rPr>
              <w:t xml:space="preserve"> plienin</w:t>
            </w:r>
            <w:r w:rsidRPr="00E81F3A">
              <w:rPr>
                <w:sz w:val="20"/>
                <w:szCs w:val="20"/>
              </w:rPr>
              <w:t>ėms</w:t>
            </w:r>
            <w:r w:rsidR="00D447B1" w:rsidRPr="00E81F3A">
              <w:rPr>
                <w:sz w:val="20"/>
                <w:szCs w:val="20"/>
              </w:rPr>
              <w:t xml:space="preserve"> konstrukcij</w:t>
            </w:r>
            <w:r w:rsidRPr="00E81F3A">
              <w:rPr>
                <w:sz w:val="20"/>
                <w:szCs w:val="20"/>
              </w:rPr>
              <w:t>oms</w:t>
            </w:r>
          </w:p>
          <w:p w14:paraId="2DD78A56" w14:textId="77777777" w:rsidR="00637F7B" w:rsidRPr="00A724C0" w:rsidRDefault="00637F7B">
            <w:pPr>
              <w:pStyle w:val="Footer"/>
              <w:jc w:val="center"/>
              <w:rPr>
                <w:sz w:val="16"/>
                <w:szCs w:val="16"/>
              </w:rPr>
            </w:pPr>
          </w:p>
          <w:p w14:paraId="40E2CD2C" w14:textId="77777777" w:rsidR="00637F7B" w:rsidRDefault="00637F7B">
            <w:pPr>
              <w:pStyle w:val="Footer"/>
              <w:jc w:val="center"/>
            </w:pPr>
            <w:r w:rsidRPr="00A724C0">
              <w:rPr>
                <w:sz w:val="16"/>
                <w:szCs w:val="16"/>
              </w:rPr>
              <w:t xml:space="preserve">Lapas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  <w:r w:rsidRPr="00A724C0">
              <w:rPr>
                <w:sz w:val="16"/>
                <w:szCs w:val="16"/>
              </w:rPr>
              <w:t xml:space="preserve"> iš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15D35" w14:textId="77777777" w:rsidR="0072424C" w:rsidRDefault="0072424C" w:rsidP="00387992">
      <w:pPr>
        <w:spacing w:after="0" w:line="240" w:lineRule="auto"/>
      </w:pPr>
      <w:r>
        <w:separator/>
      </w:r>
    </w:p>
  </w:footnote>
  <w:footnote w:type="continuationSeparator" w:id="0">
    <w:p w14:paraId="62218B9E" w14:textId="77777777" w:rsidR="0072424C" w:rsidRDefault="0072424C" w:rsidP="0038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D204" w14:textId="3CAC97E4" w:rsidR="00E81F3A" w:rsidRDefault="00E81F3A" w:rsidP="00E81F3A">
    <w:pPr>
      <w:pStyle w:val="Header"/>
      <w:ind w:firstLine="4395"/>
    </w:pPr>
    <w:r>
      <w:t>LITGRID AB standartinių techninių reikalavimų tvirtinimo</w:t>
    </w:r>
  </w:p>
  <w:p w14:paraId="1214A864" w14:textId="255EB0AD" w:rsidR="00E81F3A" w:rsidRDefault="00E81F3A" w:rsidP="00E81F3A">
    <w:pPr>
      <w:pStyle w:val="Header"/>
      <w:ind w:firstLine="4395"/>
    </w:pPr>
    <w:r>
      <w:t xml:space="preserve">2022 _________ d. nurodymo Nr. ____ </w:t>
    </w:r>
  </w:p>
  <w:p w14:paraId="0ECAA3A3" w14:textId="42CA7065" w:rsidR="00637F7B" w:rsidRDefault="00E81F3A" w:rsidP="00E81F3A">
    <w:pPr>
      <w:pStyle w:val="Header"/>
      <w:ind w:firstLine="4395"/>
    </w:pPr>
    <w:r>
      <w:t>Priedas Nr.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99E080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3A52C8"/>
    <w:multiLevelType w:val="multilevel"/>
    <w:tmpl w:val="2EAE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D25385"/>
    <w:multiLevelType w:val="hybridMultilevel"/>
    <w:tmpl w:val="9EDCD54A"/>
    <w:lvl w:ilvl="0" w:tplc="90129D4A">
      <w:start w:val="3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6034552"/>
    <w:multiLevelType w:val="hybridMultilevel"/>
    <w:tmpl w:val="DE3414E8"/>
    <w:lvl w:ilvl="0" w:tplc="4DD2EC2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1FCB"/>
    <w:multiLevelType w:val="hybridMultilevel"/>
    <w:tmpl w:val="DE2A877A"/>
    <w:lvl w:ilvl="0" w:tplc="3DE4B09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311AC"/>
    <w:multiLevelType w:val="hybridMultilevel"/>
    <w:tmpl w:val="9B5EF026"/>
    <w:lvl w:ilvl="0" w:tplc="2A2C47C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76110"/>
    <w:multiLevelType w:val="hybridMultilevel"/>
    <w:tmpl w:val="C50CD19A"/>
    <w:lvl w:ilvl="0" w:tplc="8FFA0CE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E47D3"/>
    <w:multiLevelType w:val="hybridMultilevel"/>
    <w:tmpl w:val="C4687BA8"/>
    <w:lvl w:ilvl="0" w:tplc="C3623EDA">
      <w:start w:val="1"/>
      <w:numFmt w:val="lowerLetter"/>
      <w:lvlText w:val="%1)"/>
      <w:lvlJc w:val="left"/>
      <w:pPr>
        <w:tabs>
          <w:tab w:val="num" w:pos="1247"/>
        </w:tabs>
        <w:ind w:left="0" w:firstLine="1077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824CDF"/>
    <w:multiLevelType w:val="multilevel"/>
    <w:tmpl w:val="A5DA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22370"/>
    <w:multiLevelType w:val="hybridMultilevel"/>
    <w:tmpl w:val="92BE1694"/>
    <w:lvl w:ilvl="0" w:tplc="8CAE97E6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E1D2C34C">
      <w:start w:val="13"/>
      <w:numFmt w:val="decimal"/>
      <w:lvlText w:val="%2.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0161"/>
    <w:multiLevelType w:val="hybridMultilevel"/>
    <w:tmpl w:val="57D4D930"/>
    <w:lvl w:ilvl="0" w:tplc="F460AC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905E6"/>
    <w:multiLevelType w:val="hybridMultilevel"/>
    <w:tmpl w:val="D00CFD1C"/>
    <w:lvl w:ilvl="0" w:tplc="CFE62DFE">
      <w:start w:val="6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D3DE9"/>
    <w:multiLevelType w:val="hybridMultilevel"/>
    <w:tmpl w:val="9B126ADC"/>
    <w:lvl w:ilvl="0" w:tplc="6876D3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56B7C"/>
    <w:multiLevelType w:val="hybridMultilevel"/>
    <w:tmpl w:val="07BAC9F8"/>
    <w:lvl w:ilvl="0" w:tplc="BE5EB1CE">
      <w:start w:val="23"/>
      <w:numFmt w:val="decimal"/>
      <w:pStyle w:val="Style1paraste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35A6F"/>
    <w:multiLevelType w:val="hybridMultilevel"/>
    <w:tmpl w:val="B11C36C2"/>
    <w:lvl w:ilvl="0" w:tplc="DAE40D0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740457">
    <w:abstractNumId w:val="9"/>
  </w:num>
  <w:num w:numId="2" w16cid:durableId="1402631766">
    <w:abstractNumId w:val="13"/>
  </w:num>
  <w:num w:numId="3" w16cid:durableId="1601837802">
    <w:abstractNumId w:val="16"/>
  </w:num>
  <w:num w:numId="4" w16cid:durableId="1003584063">
    <w:abstractNumId w:val="10"/>
  </w:num>
  <w:num w:numId="5" w16cid:durableId="434179595">
    <w:abstractNumId w:val="15"/>
  </w:num>
  <w:num w:numId="6" w16cid:durableId="1538156511">
    <w:abstractNumId w:val="7"/>
  </w:num>
  <w:num w:numId="7" w16cid:durableId="50470106">
    <w:abstractNumId w:val="0"/>
  </w:num>
  <w:num w:numId="8" w16cid:durableId="1043090516">
    <w:abstractNumId w:val="14"/>
  </w:num>
  <w:num w:numId="9" w16cid:durableId="97600419">
    <w:abstractNumId w:val="17"/>
  </w:num>
  <w:num w:numId="10" w16cid:durableId="2022049049">
    <w:abstractNumId w:val="4"/>
  </w:num>
  <w:num w:numId="11" w16cid:durableId="175583651">
    <w:abstractNumId w:val="11"/>
  </w:num>
  <w:num w:numId="12" w16cid:durableId="1564675318">
    <w:abstractNumId w:val="3"/>
  </w:num>
  <w:num w:numId="13" w16cid:durableId="1121190711">
    <w:abstractNumId w:val="6"/>
  </w:num>
  <w:num w:numId="14" w16cid:durableId="2146655798">
    <w:abstractNumId w:val="12"/>
  </w:num>
  <w:num w:numId="15" w16cid:durableId="898173548">
    <w:abstractNumId w:val="2"/>
  </w:num>
  <w:num w:numId="16" w16cid:durableId="1487475549">
    <w:abstractNumId w:val="5"/>
  </w:num>
  <w:num w:numId="17" w16cid:durableId="2023900192">
    <w:abstractNumId w:val="8"/>
  </w:num>
  <w:num w:numId="18" w16cid:durableId="1064983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4222"/>
    <w:rsid w:val="00004CA3"/>
    <w:rsid w:val="000101D0"/>
    <w:rsid w:val="00010FFE"/>
    <w:rsid w:val="00012417"/>
    <w:rsid w:val="00030E3B"/>
    <w:rsid w:val="00032E4C"/>
    <w:rsid w:val="00043BFF"/>
    <w:rsid w:val="00044206"/>
    <w:rsid w:val="000446D1"/>
    <w:rsid w:val="00066034"/>
    <w:rsid w:val="00070C0A"/>
    <w:rsid w:val="00075775"/>
    <w:rsid w:val="000860A9"/>
    <w:rsid w:val="00087A36"/>
    <w:rsid w:val="0009055F"/>
    <w:rsid w:val="00094BD6"/>
    <w:rsid w:val="000A21B7"/>
    <w:rsid w:val="000A3A0F"/>
    <w:rsid w:val="000B0BAB"/>
    <w:rsid w:val="000C3E13"/>
    <w:rsid w:val="000D0DFA"/>
    <w:rsid w:val="000D2FA9"/>
    <w:rsid w:val="000D6DAB"/>
    <w:rsid w:val="000E0231"/>
    <w:rsid w:val="000E6673"/>
    <w:rsid w:val="000E7F39"/>
    <w:rsid w:val="000F1BF4"/>
    <w:rsid w:val="000F2542"/>
    <w:rsid w:val="000F2CC2"/>
    <w:rsid w:val="000F5D16"/>
    <w:rsid w:val="00101E3B"/>
    <w:rsid w:val="0010209E"/>
    <w:rsid w:val="0010316A"/>
    <w:rsid w:val="00103E2C"/>
    <w:rsid w:val="00104683"/>
    <w:rsid w:val="00104E69"/>
    <w:rsid w:val="0011298D"/>
    <w:rsid w:val="0012304B"/>
    <w:rsid w:val="001279EA"/>
    <w:rsid w:val="00142232"/>
    <w:rsid w:val="00142BE4"/>
    <w:rsid w:val="00142F51"/>
    <w:rsid w:val="0015133D"/>
    <w:rsid w:val="001608BF"/>
    <w:rsid w:val="00164BB2"/>
    <w:rsid w:val="00171D2F"/>
    <w:rsid w:val="00183DF4"/>
    <w:rsid w:val="00194535"/>
    <w:rsid w:val="001B1D13"/>
    <w:rsid w:val="001B73CF"/>
    <w:rsid w:val="001D32FF"/>
    <w:rsid w:val="001D4CCA"/>
    <w:rsid w:val="001E4C9F"/>
    <w:rsid w:val="001E72F1"/>
    <w:rsid w:val="001F3875"/>
    <w:rsid w:val="001F416E"/>
    <w:rsid w:val="001F6627"/>
    <w:rsid w:val="00202B6A"/>
    <w:rsid w:val="00210BDA"/>
    <w:rsid w:val="00211E8F"/>
    <w:rsid w:val="00214B40"/>
    <w:rsid w:val="00220B6C"/>
    <w:rsid w:val="00225251"/>
    <w:rsid w:val="00230968"/>
    <w:rsid w:val="00230C87"/>
    <w:rsid w:val="00243B89"/>
    <w:rsid w:val="0024402C"/>
    <w:rsid w:val="00251404"/>
    <w:rsid w:val="00251DFC"/>
    <w:rsid w:val="00257FE2"/>
    <w:rsid w:val="00261F4D"/>
    <w:rsid w:val="0026747C"/>
    <w:rsid w:val="00270D97"/>
    <w:rsid w:val="002743BC"/>
    <w:rsid w:val="00294660"/>
    <w:rsid w:val="00294F79"/>
    <w:rsid w:val="00297C5D"/>
    <w:rsid w:val="002A2916"/>
    <w:rsid w:val="002A402A"/>
    <w:rsid w:val="002B1A63"/>
    <w:rsid w:val="002C5FF9"/>
    <w:rsid w:val="002D0F98"/>
    <w:rsid w:val="002F2729"/>
    <w:rsid w:val="002F283A"/>
    <w:rsid w:val="002F6ABE"/>
    <w:rsid w:val="00310220"/>
    <w:rsid w:val="00336C80"/>
    <w:rsid w:val="003405B8"/>
    <w:rsid w:val="00344427"/>
    <w:rsid w:val="00344E1D"/>
    <w:rsid w:val="00354E98"/>
    <w:rsid w:val="00355B40"/>
    <w:rsid w:val="00376518"/>
    <w:rsid w:val="0038490E"/>
    <w:rsid w:val="00387992"/>
    <w:rsid w:val="003923E4"/>
    <w:rsid w:val="00394F0B"/>
    <w:rsid w:val="00396E2C"/>
    <w:rsid w:val="003A2B87"/>
    <w:rsid w:val="003A5635"/>
    <w:rsid w:val="003A780D"/>
    <w:rsid w:val="003C2E38"/>
    <w:rsid w:val="003D1786"/>
    <w:rsid w:val="003D73BE"/>
    <w:rsid w:val="003E3B53"/>
    <w:rsid w:val="003E53CB"/>
    <w:rsid w:val="003E711D"/>
    <w:rsid w:val="003E7EFD"/>
    <w:rsid w:val="003F1C43"/>
    <w:rsid w:val="00401F09"/>
    <w:rsid w:val="00401FDB"/>
    <w:rsid w:val="0041161E"/>
    <w:rsid w:val="00415A2F"/>
    <w:rsid w:val="0041709C"/>
    <w:rsid w:val="00417A62"/>
    <w:rsid w:val="004229D6"/>
    <w:rsid w:val="0042448A"/>
    <w:rsid w:val="0042511F"/>
    <w:rsid w:val="00427EBC"/>
    <w:rsid w:val="00437A82"/>
    <w:rsid w:val="0044427D"/>
    <w:rsid w:val="004453B8"/>
    <w:rsid w:val="00445647"/>
    <w:rsid w:val="00446DF8"/>
    <w:rsid w:val="00455F85"/>
    <w:rsid w:val="00463154"/>
    <w:rsid w:val="00465AFF"/>
    <w:rsid w:val="0046603C"/>
    <w:rsid w:val="004719B2"/>
    <w:rsid w:val="00472C8D"/>
    <w:rsid w:val="00476C8E"/>
    <w:rsid w:val="00480AF3"/>
    <w:rsid w:val="00494864"/>
    <w:rsid w:val="00495F38"/>
    <w:rsid w:val="004B0423"/>
    <w:rsid w:val="004B0E96"/>
    <w:rsid w:val="004B2545"/>
    <w:rsid w:val="004D348A"/>
    <w:rsid w:val="004D4C33"/>
    <w:rsid w:val="004E4274"/>
    <w:rsid w:val="004F4B7F"/>
    <w:rsid w:val="00503F4A"/>
    <w:rsid w:val="00504661"/>
    <w:rsid w:val="00513300"/>
    <w:rsid w:val="0051449A"/>
    <w:rsid w:val="00516373"/>
    <w:rsid w:val="005167AD"/>
    <w:rsid w:val="00520F12"/>
    <w:rsid w:val="00526D57"/>
    <w:rsid w:val="00531642"/>
    <w:rsid w:val="00531716"/>
    <w:rsid w:val="00536AB0"/>
    <w:rsid w:val="00536D9E"/>
    <w:rsid w:val="0054171C"/>
    <w:rsid w:val="0055024D"/>
    <w:rsid w:val="005550A0"/>
    <w:rsid w:val="00557780"/>
    <w:rsid w:val="00564B1C"/>
    <w:rsid w:val="00570745"/>
    <w:rsid w:val="005734E9"/>
    <w:rsid w:val="005743AF"/>
    <w:rsid w:val="00575C22"/>
    <w:rsid w:val="00575FFC"/>
    <w:rsid w:val="0057704A"/>
    <w:rsid w:val="00583487"/>
    <w:rsid w:val="005974AA"/>
    <w:rsid w:val="00597A1E"/>
    <w:rsid w:val="005A02A9"/>
    <w:rsid w:val="005A64E4"/>
    <w:rsid w:val="005A7CC3"/>
    <w:rsid w:val="005B14ED"/>
    <w:rsid w:val="005B3347"/>
    <w:rsid w:val="005B3BFB"/>
    <w:rsid w:val="005D1ACA"/>
    <w:rsid w:val="005D3EA8"/>
    <w:rsid w:val="005D4FA6"/>
    <w:rsid w:val="005D5A19"/>
    <w:rsid w:val="005E2062"/>
    <w:rsid w:val="005E2238"/>
    <w:rsid w:val="00613F6F"/>
    <w:rsid w:val="00623115"/>
    <w:rsid w:val="006353D0"/>
    <w:rsid w:val="0063797C"/>
    <w:rsid w:val="00637F7B"/>
    <w:rsid w:val="0064090B"/>
    <w:rsid w:val="006459AE"/>
    <w:rsid w:val="006650AA"/>
    <w:rsid w:val="00667DDA"/>
    <w:rsid w:val="0067466A"/>
    <w:rsid w:val="006834BE"/>
    <w:rsid w:val="00691FA8"/>
    <w:rsid w:val="006A53C6"/>
    <w:rsid w:val="006B737C"/>
    <w:rsid w:val="006D3C3C"/>
    <w:rsid w:val="006D539A"/>
    <w:rsid w:val="006D79C1"/>
    <w:rsid w:val="006E5C7C"/>
    <w:rsid w:val="006E6A91"/>
    <w:rsid w:val="006F06C6"/>
    <w:rsid w:val="006F4BA1"/>
    <w:rsid w:val="00701D80"/>
    <w:rsid w:val="007038B1"/>
    <w:rsid w:val="00705C1D"/>
    <w:rsid w:val="0071527E"/>
    <w:rsid w:val="0072424C"/>
    <w:rsid w:val="0072631E"/>
    <w:rsid w:val="0074157D"/>
    <w:rsid w:val="0076465B"/>
    <w:rsid w:val="00764911"/>
    <w:rsid w:val="0077231E"/>
    <w:rsid w:val="007723AC"/>
    <w:rsid w:val="007929C3"/>
    <w:rsid w:val="007A188B"/>
    <w:rsid w:val="007B0635"/>
    <w:rsid w:val="007B5751"/>
    <w:rsid w:val="007B6737"/>
    <w:rsid w:val="007C3B69"/>
    <w:rsid w:val="007C4D04"/>
    <w:rsid w:val="007C7583"/>
    <w:rsid w:val="007D1815"/>
    <w:rsid w:val="007D1C86"/>
    <w:rsid w:val="007D79A3"/>
    <w:rsid w:val="007E1661"/>
    <w:rsid w:val="007E1789"/>
    <w:rsid w:val="007E1AFF"/>
    <w:rsid w:val="007E4975"/>
    <w:rsid w:val="007E6643"/>
    <w:rsid w:val="007E7819"/>
    <w:rsid w:val="007E7BB4"/>
    <w:rsid w:val="007F5D0F"/>
    <w:rsid w:val="00805351"/>
    <w:rsid w:val="00811825"/>
    <w:rsid w:val="008144A3"/>
    <w:rsid w:val="00815A95"/>
    <w:rsid w:val="00822E7A"/>
    <w:rsid w:val="00823409"/>
    <w:rsid w:val="00824C93"/>
    <w:rsid w:val="00825764"/>
    <w:rsid w:val="00825B1D"/>
    <w:rsid w:val="0083225D"/>
    <w:rsid w:val="0083311A"/>
    <w:rsid w:val="008362A3"/>
    <w:rsid w:val="0085412E"/>
    <w:rsid w:val="00854F3E"/>
    <w:rsid w:val="0087420C"/>
    <w:rsid w:val="00880325"/>
    <w:rsid w:val="0088185D"/>
    <w:rsid w:val="008851B5"/>
    <w:rsid w:val="00885963"/>
    <w:rsid w:val="0088600F"/>
    <w:rsid w:val="00887A1D"/>
    <w:rsid w:val="00897991"/>
    <w:rsid w:val="008B51DF"/>
    <w:rsid w:val="008C51EC"/>
    <w:rsid w:val="008D2855"/>
    <w:rsid w:val="008D3541"/>
    <w:rsid w:val="008E3564"/>
    <w:rsid w:val="008F5015"/>
    <w:rsid w:val="008F5657"/>
    <w:rsid w:val="009048E6"/>
    <w:rsid w:val="00912A26"/>
    <w:rsid w:val="00912F98"/>
    <w:rsid w:val="00935F6D"/>
    <w:rsid w:val="009447CD"/>
    <w:rsid w:val="00953E45"/>
    <w:rsid w:val="00953F5C"/>
    <w:rsid w:val="00954D72"/>
    <w:rsid w:val="00956292"/>
    <w:rsid w:val="00956E6F"/>
    <w:rsid w:val="00964C4A"/>
    <w:rsid w:val="00970B82"/>
    <w:rsid w:val="00973DD4"/>
    <w:rsid w:val="00986123"/>
    <w:rsid w:val="00994B3D"/>
    <w:rsid w:val="009974EE"/>
    <w:rsid w:val="009A3EE0"/>
    <w:rsid w:val="009A461A"/>
    <w:rsid w:val="009A63EA"/>
    <w:rsid w:val="009A76AB"/>
    <w:rsid w:val="009B352B"/>
    <w:rsid w:val="009C45F2"/>
    <w:rsid w:val="009C58F5"/>
    <w:rsid w:val="009D2216"/>
    <w:rsid w:val="009E29E6"/>
    <w:rsid w:val="009E5123"/>
    <w:rsid w:val="009E74F2"/>
    <w:rsid w:val="009F3F31"/>
    <w:rsid w:val="009F7E20"/>
    <w:rsid w:val="00A024E5"/>
    <w:rsid w:val="00A1494C"/>
    <w:rsid w:val="00A15795"/>
    <w:rsid w:val="00A15A2D"/>
    <w:rsid w:val="00A41DE7"/>
    <w:rsid w:val="00A672AF"/>
    <w:rsid w:val="00A70515"/>
    <w:rsid w:val="00A724C0"/>
    <w:rsid w:val="00AA1AA6"/>
    <w:rsid w:val="00AA3F32"/>
    <w:rsid w:val="00AA5892"/>
    <w:rsid w:val="00AB6779"/>
    <w:rsid w:val="00AC4945"/>
    <w:rsid w:val="00AC4ED0"/>
    <w:rsid w:val="00AC5C5F"/>
    <w:rsid w:val="00AC642D"/>
    <w:rsid w:val="00AD0891"/>
    <w:rsid w:val="00AD11FA"/>
    <w:rsid w:val="00AD52EB"/>
    <w:rsid w:val="00AE3D98"/>
    <w:rsid w:val="00AF5990"/>
    <w:rsid w:val="00B0174C"/>
    <w:rsid w:val="00B03804"/>
    <w:rsid w:val="00B0408B"/>
    <w:rsid w:val="00B11D62"/>
    <w:rsid w:val="00B14F22"/>
    <w:rsid w:val="00B15BAE"/>
    <w:rsid w:val="00B24280"/>
    <w:rsid w:val="00B245EA"/>
    <w:rsid w:val="00B27AAF"/>
    <w:rsid w:val="00B307A6"/>
    <w:rsid w:val="00B33F91"/>
    <w:rsid w:val="00B44B8C"/>
    <w:rsid w:val="00B45EFE"/>
    <w:rsid w:val="00B50FB7"/>
    <w:rsid w:val="00B658D4"/>
    <w:rsid w:val="00B702E6"/>
    <w:rsid w:val="00B765D8"/>
    <w:rsid w:val="00B80FD4"/>
    <w:rsid w:val="00B86AE3"/>
    <w:rsid w:val="00B90B21"/>
    <w:rsid w:val="00B94929"/>
    <w:rsid w:val="00B94F37"/>
    <w:rsid w:val="00BA2753"/>
    <w:rsid w:val="00BA519B"/>
    <w:rsid w:val="00BA6440"/>
    <w:rsid w:val="00BA6A78"/>
    <w:rsid w:val="00BB152D"/>
    <w:rsid w:val="00BB1A24"/>
    <w:rsid w:val="00BB31EE"/>
    <w:rsid w:val="00BB3635"/>
    <w:rsid w:val="00BC0B07"/>
    <w:rsid w:val="00BC1314"/>
    <w:rsid w:val="00BC5C6C"/>
    <w:rsid w:val="00BE029E"/>
    <w:rsid w:val="00BE4A3B"/>
    <w:rsid w:val="00BE60E0"/>
    <w:rsid w:val="00BF1D45"/>
    <w:rsid w:val="00C12FE6"/>
    <w:rsid w:val="00C134F2"/>
    <w:rsid w:val="00C21DE5"/>
    <w:rsid w:val="00C267D2"/>
    <w:rsid w:val="00C31C57"/>
    <w:rsid w:val="00C325E7"/>
    <w:rsid w:val="00C33F15"/>
    <w:rsid w:val="00C35A5A"/>
    <w:rsid w:val="00C55888"/>
    <w:rsid w:val="00C561F6"/>
    <w:rsid w:val="00C71CC4"/>
    <w:rsid w:val="00C729D8"/>
    <w:rsid w:val="00C74BD8"/>
    <w:rsid w:val="00C83226"/>
    <w:rsid w:val="00C91985"/>
    <w:rsid w:val="00C93B4F"/>
    <w:rsid w:val="00C96AE6"/>
    <w:rsid w:val="00CA04D2"/>
    <w:rsid w:val="00CB3EFB"/>
    <w:rsid w:val="00CB55EE"/>
    <w:rsid w:val="00CB5B65"/>
    <w:rsid w:val="00CC199F"/>
    <w:rsid w:val="00CE0018"/>
    <w:rsid w:val="00CE22AF"/>
    <w:rsid w:val="00CF43DC"/>
    <w:rsid w:val="00CF7A82"/>
    <w:rsid w:val="00D0728D"/>
    <w:rsid w:val="00D17ECB"/>
    <w:rsid w:val="00D2004F"/>
    <w:rsid w:val="00D235A7"/>
    <w:rsid w:val="00D241A2"/>
    <w:rsid w:val="00D2478F"/>
    <w:rsid w:val="00D24BA0"/>
    <w:rsid w:val="00D25795"/>
    <w:rsid w:val="00D27E2C"/>
    <w:rsid w:val="00D307E4"/>
    <w:rsid w:val="00D44546"/>
    <w:rsid w:val="00D447B1"/>
    <w:rsid w:val="00D47C11"/>
    <w:rsid w:val="00D50AC1"/>
    <w:rsid w:val="00D53445"/>
    <w:rsid w:val="00D55695"/>
    <w:rsid w:val="00D63576"/>
    <w:rsid w:val="00D65B11"/>
    <w:rsid w:val="00D70434"/>
    <w:rsid w:val="00D70758"/>
    <w:rsid w:val="00D70DCB"/>
    <w:rsid w:val="00D73074"/>
    <w:rsid w:val="00D84D99"/>
    <w:rsid w:val="00D938D7"/>
    <w:rsid w:val="00D970AE"/>
    <w:rsid w:val="00DA25F7"/>
    <w:rsid w:val="00DC59A9"/>
    <w:rsid w:val="00DD317B"/>
    <w:rsid w:val="00DD36CF"/>
    <w:rsid w:val="00DE0791"/>
    <w:rsid w:val="00DE6C78"/>
    <w:rsid w:val="00DF0AD2"/>
    <w:rsid w:val="00E00FAC"/>
    <w:rsid w:val="00E018DF"/>
    <w:rsid w:val="00E05C10"/>
    <w:rsid w:val="00E17A4F"/>
    <w:rsid w:val="00E22B79"/>
    <w:rsid w:val="00E24F4F"/>
    <w:rsid w:val="00E30D8F"/>
    <w:rsid w:val="00E448C0"/>
    <w:rsid w:val="00E5498F"/>
    <w:rsid w:val="00E71349"/>
    <w:rsid w:val="00E81DF0"/>
    <w:rsid w:val="00E81F3A"/>
    <w:rsid w:val="00E87C8E"/>
    <w:rsid w:val="00E90EF7"/>
    <w:rsid w:val="00E94DDA"/>
    <w:rsid w:val="00EA1E0E"/>
    <w:rsid w:val="00EB15E7"/>
    <w:rsid w:val="00EB1A77"/>
    <w:rsid w:val="00EB1E58"/>
    <w:rsid w:val="00EB6960"/>
    <w:rsid w:val="00EB75EC"/>
    <w:rsid w:val="00EC48FB"/>
    <w:rsid w:val="00EC67A9"/>
    <w:rsid w:val="00ED444C"/>
    <w:rsid w:val="00EE0A92"/>
    <w:rsid w:val="00EE6CD1"/>
    <w:rsid w:val="00EF0550"/>
    <w:rsid w:val="00EF0D69"/>
    <w:rsid w:val="00F02E5D"/>
    <w:rsid w:val="00F17420"/>
    <w:rsid w:val="00F2353C"/>
    <w:rsid w:val="00F23673"/>
    <w:rsid w:val="00F23C5B"/>
    <w:rsid w:val="00F24647"/>
    <w:rsid w:val="00F34D38"/>
    <w:rsid w:val="00F412FB"/>
    <w:rsid w:val="00F87EDD"/>
    <w:rsid w:val="00F90677"/>
    <w:rsid w:val="00F91B92"/>
    <w:rsid w:val="00F9583A"/>
    <w:rsid w:val="00FB1051"/>
    <w:rsid w:val="00FC5B36"/>
    <w:rsid w:val="00FC6C8B"/>
    <w:rsid w:val="00FE3CE3"/>
    <w:rsid w:val="00FF1C22"/>
    <w:rsid w:val="00FF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4D0A8"/>
  <w15:docId w15:val="{212D0145-934E-48D3-BD79-92D5AACF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1">
    <w:name w:val="heading 1"/>
    <w:basedOn w:val="Normal"/>
    <w:next w:val="BodyText"/>
    <w:link w:val="Heading1Char"/>
    <w:qFormat/>
    <w:rsid w:val="00B15BAE"/>
    <w:pPr>
      <w:keepNext/>
      <w:widowControl w:val="0"/>
      <w:numPr>
        <w:numId w:val="7"/>
      </w:numPr>
      <w:suppressAutoHyphens/>
      <w:spacing w:before="240" w:after="120" w:line="240" w:lineRule="auto"/>
      <w:outlineLvl w:val="0"/>
    </w:pPr>
    <w:rPr>
      <w:rFonts w:ascii="Times New Roman" w:eastAsia="Arial Unicode MS" w:hAnsi="Times New Roman" w:cs="Tahoma"/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B15BAE"/>
    <w:pPr>
      <w:keepNext/>
      <w:widowControl w:val="0"/>
      <w:numPr>
        <w:ilvl w:val="1"/>
        <w:numId w:val="7"/>
      </w:numPr>
      <w:suppressAutoHyphens/>
      <w:spacing w:before="240" w:after="120" w:line="240" w:lineRule="auto"/>
      <w:outlineLvl w:val="1"/>
    </w:pPr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paragraph" w:styleId="Heading3">
    <w:name w:val="heading 3"/>
    <w:basedOn w:val="Normal"/>
    <w:next w:val="BodyText"/>
    <w:link w:val="Heading3Char"/>
    <w:qFormat/>
    <w:rsid w:val="00B15BAE"/>
    <w:pPr>
      <w:keepNext/>
      <w:widowControl w:val="0"/>
      <w:numPr>
        <w:ilvl w:val="2"/>
        <w:numId w:val="7"/>
      </w:numPr>
      <w:suppressAutoHyphens/>
      <w:spacing w:before="240" w:after="120" w:line="240" w:lineRule="auto"/>
      <w:outlineLvl w:val="2"/>
    </w:pPr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ED444C"/>
    <w:pPr>
      <w:spacing w:after="0" w:line="240" w:lineRule="auto"/>
      <w:ind w:left="360" w:firstLine="360"/>
      <w:jc w:val="both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BodyTextIndentChar">
    <w:name w:val="Body Text Indent Char"/>
    <w:basedOn w:val="DefaultParagraphFont"/>
    <w:link w:val="BodyTextIndent"/>
    <w:semiHidden/>
    <w:rsid w:val="00ED444C"/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Style1paraste">
    <w:name w:val="Style1paraste"/>
    <w:basedOn w:val="Normal"/>
    <w:rsid w:val="00ED444C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715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5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5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27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15BAE"/>
    <w:rPr>
      <w:rFonts w:ascii="Times New Roman" w:eastAsia="Arial Unicode MS" w:hAnsi="Times New Roman" w:cs="Tahoma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15BAE"/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rsid w:val="00B15BAE"/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B15B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5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844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246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5342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17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71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3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129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589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45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5967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28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2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99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85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794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65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83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2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6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6389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630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072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17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5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90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4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0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79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04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9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29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932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87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46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88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65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722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24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47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99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60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12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777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20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36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43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97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09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412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13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91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4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19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32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00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14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07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12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87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37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02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15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28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98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93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60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01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00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268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88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854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77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22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168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374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1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0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8167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372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2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3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21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14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320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32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12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00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68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51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3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72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83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10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72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07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791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80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28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77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083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80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0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41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6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25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80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19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05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644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63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7750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952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3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104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9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45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2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09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83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304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20594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9731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4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65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48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519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4719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42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62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446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3519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29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77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407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932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2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94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448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8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1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16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86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9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0456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6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26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7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32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162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34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5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77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D34AD284414DF46825D4ECD16061DCE" ma:contentTypeVersion="1" ma:contentTypeDescription="" ma:contentTypeScope="" ma:versionID="faa8ce1fdbc1155335abd6c199006683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c48377ad50fe98cf92322f25f15982a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https://projektai.intranet.litgrid.eu/PWA/Leipalingio TP/_layouts/15/DocIdRedir.aspx?ID=PVIS-1689388691-132</Url>
      <Description>PVIS-1689388691-132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PVIS-1689388691-132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4EBE4CF-A569-4964-A2D7-619CEA3CD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E48FFB-0FBE-4785-AD2A-01FC0D132F33}"/>
</file>

<file path=customXml/itemProps3.xml><?xml version="1.0" encoding="utf-8"?>
<ds:datastoreItem xmlns:ds="http://schemas.openxmlformats.org/officeDocument/2006/customXml" ds:itemID="{E3F8F3A3-0458-4060-BC78-0BDF223AE9E7}"/>
</file>

<file path=customXml/itemProps4.xml><?xml version="1.0" encoding="utf-8"?>
<ds:datastoreItem xmlns:ds="http://schemas.openxmlformats.org/officeDocument/2006/customXml" ds:itemID="{03078AB5-6344-4AE4-A349-0B5C101955D6}"/>
</file>

<file path=customXml/itemProps5.xml><?xml version="1.0" encoding="utf-8"?>
<ds:datastoreItem xmlns:ds="http://schemas.openxmlformats.org/officeDocument/2006/customXml" ds:itemID="{56BC8B1E-A49D-4435-BFE9-94C55C795F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2014-01-17T08:07:00Z</cp:lastPrinted>
  <dcterms:created xsi:type="dcterms:W3CDTF">2023-08-24T12:00:00Z</dcterms:created>
  <dcterms:modified xsi:type="dcterms:W3CDTF">2023-08-24T12:00:00Z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2022-11-23T07:33:50Z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6a6f5776-bb67-42b1-9b15-9ba07ff0ee1c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0x01010066872F3CC8F7D84995438B893169A08002000D34AD284414DF46825D4ECD16061DCE</vt:lpwstr>
  </property>
  <property fmtid="{D5CDD505-2E9C-101B-9397-08002B2CF9AE}" pid="10" name="_dlc_DocIdItemGuid">
    <vt:lpwstr>4067741f-594b-4042-8202-bb8cfbaa279d</vt:lpwstr>
  </property>
</Properties>
</file>